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6B47F9">
        <w:trPr>
          <w:trHeight w:val="710"/>
        </w:trPr>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663A769B" w:rsidR="00067FE2" w:rsidRDefault="00607273" w:rsidP="00F44236">
            <w:pPr>
              <w:pStyle w:val="Header"/>
            </w:pPr>
            <w:hyperlink r:id="rId8" w:history="1">
              <w:r w:rsidRPr="00607273">
                <w:rPr>
                  <w:rStyle w:val="Hyperlink"/>
                </w:rPr>
                <w:t>282</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0999F8C5" w:rsidR="00067FE2" w:rsidRDefault="006B47F9" w:rsidP="00F44236">
            <w:pPr>
              <w:pStyle w:val="Header"/>
            </w:pPr>
            <w:r>
              <w:t xml:space="preserve">Board Priority - </w:t>
            </w:r>
            <w:r w:rsidR="00FF0E5C">
              <w:t xml:space="preserve">Large </w:t>
            </w:r>
            <w:r w:rsidR="00595E11">
              <w:t xml:space="preserve">Electronic </w:t>
            </w:r>
            <w:r w:rsidR="00FF0E5C">
              <w:t>Load Ride-Through Requirements</w:t>
            </w:r>
          </w:p>
        </w:tc>
      </w:tr>
      <w:tr w:rsidR="00323557" w:rsidRPr="00E01925" w14:paraId="3288B1CC" w14:textId="77777777" w:rsidTr="00BC2D06">
        <w:trPr>
          <w:trHeight w:val="518"/>
        </w:trPr>
        <w:tc>
          <w:tcPr>
            <w:tcW w:w="2880" w:type="dxa"/>
            <w:gridSpan w:val="2"/>
            <w:shd w:val="clear" w:color="auto" w:fill="FFFFFF"/>
            <w:vAlign w:val="center"/>
          </w:tcPr>
          <w:p w14:paraId="3C517530" w14:textId="1EEAAE50" w:rsidR="00323557" w:rsidRPr="00E01925" w:rsidRDefault="00323557" w:rsidP="00323557">
            <w:pPr>
              <w:pStyle w:val="Header"/>
              <w:rPr>
                <w:bCs w:val="0"/>
              </w:rPr>
            </w:pPr>
            <w:r w:rsidRPr="00E01925">
              <w:rPr>
                <w:bCs w:val="0"/>
              </w:rPr>
              <w:t xml:space="preserve">Date </w:t>
            </w:r>
            <w:r>
              <w:rPr>
                <w:bCs w:val="0"/>
              </w:rPr>
              <w:t>of Decision</w:t>
            </w:r>
          </w:p>
        </w:tc>
        <w:tc>
          <w:tcPr>
            <w:tcW w:w="7560" w:type="dxa"/>
            <w:gridSpan w:val="2"/>
            <w:vAlign w:val="center"/>
          </w:tcPr>
          <w:p w14:paraId="1C09798C" w14:textId="1F58968C" w:rsidR="00323557" w:rsidRPr="00E01925" w:rsidRDefault="00323557" w:rsidP="00323557">
            <w:pPr>
              <w:pStyle w:val="NormalArial"/>
              <w:spacing w:before="120" w:after="120"/>
            </w:pPr>
            <w:r>
              <w:t>December 4, 2025</w:t>
            </w:r>
          </w:p>
        </w:tc>
      </w:tr>
      <w:tr w:rsidR="00323557" w:rsidRPr="00E01925" w14:paraId="0D671E46" w14:textId="77777777" w:rsidTr="00BC2D06">
        <w:trPr>
          <w:trHeight w:val="518"/>
        </w:trPr>
        <w:tc>
          <w:tcPr>
            <w:tcW w:w="2880" w:type="dxa"/>
            <w:gridSpan w:val="2"/>
            <w:shd w:val="clear" w:color="auto" w:fill="FFFFFF"/>
            <w:vAlign w:val="center"/>
          </w:tcPr>
          <w:p w14:paraId="3D913080" w14:textId="64B6909E" w:rsidR="00323557" w:rsidRPr="00E01925" w:rsidRDefault="00323557" w:rsidP="00323557">
            <w:pPr>
              <w:pStyle w:val="Header"/>
              <w:rPr>
                <w:bCs w:val="0"/>
              </w:rPr>
            </w:pPr>
            <w:r>
              <w:rPr>
                <w:bCs w:val="0"/>
              </w:rPr>
              <w:t>Action</w:t>
            </w:r>
          </w:p>
        </w:tc>
        <w:tc>
          <w:tcPr>
            <w:tcW w:w="7560" w:type="dxa"/>
            <w:gridSpan w:val="2"/>
            <w:vAlign w:val="center"/>
          </w:tcPr>
          <w:p w14:paraId="05FE71F9" w14:textId="4AD6F01D" w:rsidR="00323557" w:rsidRDefault="00323557" w:rsidP="00323557">
            <w:pPr>
              <w:pStyle w:val="NormalArial"/>
              <w:spacing w:before="120" w:after="120"/>
            </w:pPr>
            <w:r>
              <w:t>Tabled</w:t>
            </w:r>
          </w:p>
        </w:tc>
      </w:tr>
      <w:tr w:rsidR="006B47F9" w:rsidRPr="00E01925" w14:paraId="53C06F45" w14:textId="77777777" w:rsidTr="00BC2D06">
        <w:trPr>
          <w:trHeight w:val="518"/>
        </w:trPr>
        <w:tc>
          <w:tcPr>
            <w:tcW w:w="2880" w:type="dxa"/>
            <w:gridSpan w:val="2"/>
            <w:shd w:val="clear" w:color="auto" w:fill="FFFFFF"/>
            <w:vAlign w:val="center"/>
          </w:tcPr>
          <w:p w14:paraId="142D80CB" w14:textId="32C665E6" w:rsidR="006B47F9" w:rsidRPr="00E01925" w:rsidRDefault="006B47F9" w:rsidP="006B47F9">
            <w:pPr>
              <w:pStyle w:val="Header"/>
              <w:rPr>
                <w:bCs w:val="0"/>
              </w:rPr>
            </w:pPr>
            <w:r>
              <w:t xml:space="preserve">Timeline </w:t>
            </w:r>
          </w:p>
        </w:tc>
        <w:tc>
          <w:tcPr>
            <w:tcW w:w="7560" w:type="dxa"/>
            <w:gridSpan w:val="2"/>
            <w:vAlign w:val="center"/>
          </w:tcPr>
          <w:p w14:paraId="30B2BB19" w14:textId="7038395F" w:rsidR="006B47F9" w:rsidRDefault="006B47F9" w:rsidP="006B47F9">
            <w:pPr>
              <w:pStyle w:val="NormalArial"/>
              <w:spacing w:before="120" w:after="120"/>
            </w:pPr>
            <w:r>
              <w:t xml:space="preserve">Urgent – On 12/8/25, the Board designated Nodal </w:t>
            </w:r>
            <w:r>
              <w:t>Operating Guide</w:t>
            </w:r>
            <w:r>
              <w:t xml:space="preserve"> Revision Request (N</w:t>
            </w:r>
            <w:r>
              <w:t>OG</w:t>
            </w:r>
            <w:r>
              <w:t xml:space="preserve">RR) </w:t>
            </w:r>
            <w:r>
              <w:t>282</w:t>
            </w:r>
            <w:r>
              <w:t xml:space="preserve"> a Board Priority Revision Request. </w:t>
            </w:r>
          </w:p>
        </w:tc>
      </w:tr>
      <w:tr w:rsidR="006B47F9" w:rsidRPr="00E01925" w14:paraId="296BD4EC" w14:textId="77777777" w:rsidTr="00BC2D06">
        <w:trPr>
          <w:trHeight w:val="518"/>
        </w:trPr>
        <w:tc>
          <w:tcPr>
            <w:tcW w:w="2880" w:type="dxa"/>
            <w:gridSpan w:val="2"/>
            <w:shd w:val="clear" w:color="auto" w:fill="FFFFFF"/>
            <w:vAlign w:val="center"/>
          </w:tcPr>
          <w:p w14:paraId="70D8EEB1" w14:textId="2EC61B1D" w:rsidR="006B47F9" w:rsidRPr="00E01925" w:rsidRDefault="006B47F9" w:rsidP="006B47F9">
            <w:pPr>
              <w:pStyle w:val="Header"/>
              <w:rPr>
                <w:bCs w:val="0"/>
              </w:rPr>
            </w:pPr>
            <w:r>
              <w:t xml:space="preserve">Proposed </w:t>
            </w:r>
            <w:r w:rsidRPr="00EE1A0D">
              <w:t>Effective Date</w:t>
            </w:r>
          </w:p>
        </w:tc>
        <w:tc>
          <w:tcPr>
            <w:tcW w:w="7560" w:type="dxa"/>
            <w:gridSpan w:val="2"/>
            <w:vAlign w:val="center"/>
          </w:tcPr>
          <w:p w14:paraId="4D49F5E9" w14:textId="010AE103" w:rsidR="006B47F9" w:rsidRDefault="006B47F9" w:rsidP="006B47F9">
            <w:pPr>
              <w:pStyle w:val="NormalArial"/>
              <w:spacing w:before="120" w:after="120"/>
            </w:pPr>
            <w:r>
              <w:t>To be determined</w:t>
            </w:r>
          </w:p>
        </w:tc>
      </w:tr>
      <w:tr w:rsidR="006B47F9" w:rsidRPr="00E01925" w14:paraId="1AB9A2A8" w14:textId="77777777" w:rsidTr="00BC2D06">
        <w:trPr>
          <w:trHeight w:val="518"/>
        </w:trPr>
        <w:tc>
          <w:tcPr>
            <w:tcW w:w="2880" w:type="dxa"/>
            <w:gridSpan w:val="2"/>
            <w:shd w:val="clear" w:color="auto" w:fill="FFFFFF"/>
            <w:vAlign w:val="center"/>
          </w:tcPr>
          <w:p w14:paraId="72024225" w14:textId="1966D7CE" w:rsidR="006B47F9" w:rsidRPr="00E01925" w:rsidRDefault="006B47F9" w:rsidP="006B47F9">
            <w:pPr>
              <w:pStyle w:val="Header"/>
              <w:rPr>
                <w:bCs w:val="0"/>
              </w:rPr>
            </w:pPr>
            <w:r w:rsidRPr="00EE1A0D">
              <w:t>Priority and Rank Assigned</w:t>
            </w:r>
          </w:p>
        </w:tc>
        <w:tc>
          <w:tcPr>
            <w:tcW w:w="7560" w:type="dxa"/>
            <w:gridSpan w:val="2"/>
            <w:vAlign w:val="center"/>
          </w:tcPr>
          <w:p w14:paraId="5BB06FB0" w14:textId="1971B7A8" w:rsidR="006B47F9" w:rsidRDefault="006B47F9" w:rsidP="006B47F9">
            <w:pPr>
              <w:pStyle w:val="NormalArial"/>
              <w:spacing w:before="120" w:after="120"/>
            </w:pPr>
            <w:r>
              <w:t>To be determined</w:t>
            </w:r>
          </w:p>
        </w:tc>
      </w:tr>
      <w:tr w:rsidR="006B47F9" w14:paraId="0614009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15E8729" w14:textId="77777777" w:rsidR="006B47F9" w:rsidRDefault="006B47F9" w:rsidP="006B47F9">
            <w:pPr>
              <w:pStyle w:val="Header"/>
            </w:pPr>
            <w:r>
              <w:t xml:space="preserve">Nodal Operating Guide Sections Requiring Revision </w:t>
            </w:r>
          </w:p>
        </w:tc>
        <w:tc>
          <w:tcPr>
            <w:tcW w:w="7560" w:type="dxa"/>
            <w:gridSpan w:val="2"/>
            <w:tcBorders>
              <w:top w:val="single" w:sz="4" w:space="0" w:color="auto"/>
            </w:tcBorders>
            <w:vAlign w:val="center"/>
          </w:tcPr>
          <w:p w14:paraId="778BF339" w14:textId="47AC7598" w:rsidR="006B47F9" w:rsidRDefault="006B47F9" w:rsidP="006B47F9">
            <w:pPr>
              <w:pStyle w:val="NormalArial"/>
              <w:spacing w:before="120"/>
            </w:pPr>
            <w:r>
              <w:t>2.6.4, Frequency Ride-Through Requirements for Large Electronic Loads (new)</w:t>
            </w:r>
          </w:p>
          <w:p w14:paraId="1273F894" w14:textId="74B607E4" w:rsidR="006B47F9" w:rsidRPr="00FB509B" w:rsidRDefault="006B47F9" w:rsidP="006B47F9">
            <w:pPr>
              <w:pStyle w:val="NormalArial"/>
              <w:spacing w:after="120"/>
            </w:pPr>
            <w:r>
              <w:t xml:space="preserve">2.14, </w:t>
            </w:r>
            <w:r w:rsidRPr="00B74BFC">
              <w:t xml:space="preserve">Voltage Ride-Through Requirements for Large </w:t>
            </w:r>
            <w:r>
              <w:t xml:space="preserve">Electronic </w:t>
            </w:r>
            <w:r w:rsidRPr="00B74BFC">
              <w:t xml:space="preserve">Loads </w:t>
            </w:r>
            <w:r>
              <w:t>(new)</w:t>
            </w:r>
          </w:p>
        </w:tc>
      </w:tr>
      <w:tr w:rsidR="006B47F9"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6B47F9" w:rsidRDefault="006B47F9" w:rsidP="006B47F9">
            <w:pPr>
              <w:pStyle w:val="Header"/>
            </w:pPr>
            <w:r>
              <w:t>Related Documents Requiring Revision/Related Revision Requests</w:t>
            </w:r>
          </w:p>
        </w:tc>
        <w:tc>
          <w:tcPr>
            <w:tcW w:w="7560" w:type="dxa"/>
            <w:gridSpan w:val="2"/>
            <w:tcBorders>
              <w:bottom w:val="single" w:sz="4" w:space="0" w:color="auto"/>
            </w:tcBorders>
            <w:vAlign w:val="center"/>
          </w:tcPr>
          <w:p w14:paraId="3CBC8DD7" w14:textId="57ABC461" w:rsidR="006B47F9" w:rsidRPr="00FB509B" w:rsidRDefault="006B47F9" w:rsidP="006B47F9">
            <w:pPr>
              <w:pStyle w:val="NormalArial"/>
              <w:spacing w:before="120" w:after="120"/>
            </w:pPr>
            <w:r>
              <w:t>Nodal Protocol Revision Request (NPRR) 1308, Board Priority - Related to NOGRR282, Large Electronic Load Ride-Through Requirements</w:t>
            </w:r>
          </w:p>
        </w:tc>
      </w:tr>
      <w:tr w:rsidR="006B47F9"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6B47F9" w:rsidRDefault="006B47F9" w:rsidP="006B47F9">
            <w:pPr>
              <w:pStyle w:val="Header"/>
            </w:pPr>
            <w:r>
              <w:t>Revision Description</w:t>
            </w:r>
          </w:p>
        </w:tc>
        <w:tc>
          <w:tcPr>
            <w:tcW w:w="7560" w:type="dxa"/>
            <w:gridSpan w:val="2"/>
            <w:tcBorders>
              <w:bottom w:val="single" w:sz="4" w:space="0" w:color="auto"/>
            </w:tcBorders>
            <w:vAlign w:val="center"/>
          </w:tcPr>
          <w:p w14:paraId="062CD83D" w14:textId="0A745B2E" w:rsidR="006B47F9" w:rsidRPr="00FB509B" w:rsidRDefault="006B47F9" w:rsidP="006B47F9">
            <w:pPr>
              <w:pStyle w:val="NormalArial"/>
              <w:spacing w:before="120" w:after="120"/>
            </w:pPr>
            <w:r>
              <w:t>This NOGRR</w:t>
            </w:r>
            <w:r w:rsidRPr="007D124F">
              <w:rPr>
                <w:iCs/>
                <w:kern w:val="24"/>
              </w:rPr>
              <w:t xml:space="preserve"> </w:t>
            </w:r>
            <w:r>
              <w:t>establishes frequency and voltage ride-through requirements for Large Electronic Loads.</w:t>
            </w:r>
          </w:p>
        </w:tc>
      </w:tr>
      <w:tr w:rsidR="006B47F9" w14:paraId="54290F4A" w14:textId="77777777" w:rsidTr="00625E5D">
        <w:trPr>
          <w:trHeight w:val="518"/>
        </w:trPr>
        <w:tc>
          <w:tcPr>
            <w:tcW w:w="2880" w:type="dxa"/>
            <w:gridSpan w:val="2"/>
            <w:shd w:val="clear" w:color="auto" w:fill="FFFFFF"/>
            <w:vAlign w:val="center"/>
          </w:tcPr>
          <w:p w14:paraId="4C7DF3F5" w14:textId="77777777" w:rsidR="006B47F9" w:rsidRDefault="006B47F9" w:rsidP="006B47F9">
            <w:pPr>
              <w:pStyle w:val="Header"/>
            </w:pPr>
            <w:r>
              <w:t>Reason for Revision</w:t>
            </w:r>
          </w:p>
        </w:tc>
        <w:tc>
          <w:tcPr>
            <w:tcW w:w="7560" w:type="dxa"/>
            <w:gridSpan w:val="2"/>
            <w:vAlign w:val="center"/>
          </w:tcPr>
          <w:p w14:paraId="5AD2A0C5" w14:textId="1B500459" w:rsidR="006B47F9" w:rsidRDefault="006B47F9" w:rsidP="006B47F9">
            <w:pPr>
              <w:pStyle w:val="NormalArial"/>
              <w:tabs>
                <w:tab w:val="left" w:pos="432"/>
              </w:tabs>
              <w:spacing w:before="120"/>
              <w:ind w:left="432" w:hanging="432"/>
              <w:rPr>
                <w:rFonts w:cs="Arial"/>
                <w:color w:val="000000"/>
              </w:rPr>
            </w:pPr>
            <w:r>
              <w:rPr>
                <w:noProof/>
              </w:rPr>
              <w:drawing>
                <wp:inline distT="0" distB="0" distL="0" distR="0" wp14:anchorId="710AF25C" wp14:editId="34617EF3">
                  <wp:extent cx="201295" cy="189230"/>
                  <wp:effectExtent l="0" t="0" r="0" b="0"/>
                  <wp:docPr id="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295" cy="189230"/>
                          </a:xfrm>
                          <a:prstGeom prst="rect">
                            <a:avLst/>
                          </a:prstGeom>
                          <a:noFill/>
                        </pic:spPr>
                      </pic:pic>
                    </a:graphicData>
                  </a:graphic>
                </wp:inline>
              </w:drawing>
            </w:r>
            <w:r w:rsidRPr="006629C8">
              <w:t xml:space="preserve">  </w:t>
            </w:r>
            <w:hyperlink r:id="rId10"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5D6E87A5" w14:textId="19C12F61" w:rsidR="006B47F9" w:rsidRPr="00BD53C5" w:rsidRDefault="006B47F9" w:rsidP="006B47F9">
            <w:pPr>
              <w:pStyle w:val="NormalArial"/>
              <w:tabs>
                <w:tab w:val="left" w:pos="432"/>
              </w:tabs>
              <w:spacing w:before="120"/>
              <w:ind w:left="432" w:hanging="432"/>
              <w:rPr>
                <w:rFonts w:cs="Arial"/>
                <w:color w:val="000000"/>
              </w:rPr>
            </w:pPr>
            <w:r>
              <w:rPr>
                <w:noProof/>
              </w:rPr>
              <w:drawing>
                <wp:inline distT="0" distB="0" distL="0" distR="0" wp14:anchorId="78B45D6B" wp14:editId="290401AE">
                  <wp:extent cx="200025" cy="190500"/>
                  <wp:effectExtent l="0" t="0" r="0"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Pr="00CD242D">
              <w:t xml:space="preserve">  </w:t>
            </w:r>
            <w:hyperlink r:id="rId12"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456BC39" w14:textId="5B5D116D" w:rsidR="006B47F9" w:rsidRPr="00BD53C5" w:rsidRDefault="006B47F9" w:rsidP="006B47F9">
            <w:pPr>
              <w:pStyle w:val="NormalArial"/>
              <w:spacing w:before="120"/>
              <w:ind w:left="432" w:hanging="432"/>
              <w:rPr>
                <w:rFonts w:cs="Arial"/>
                <w:color w:val="000000"/>
              </w:rPr>
            </w:pPr>
            <w:r>
              <w:rPr>
                <w:noProof/>
              </w:rPr>
              <w:drawing>
                <wp:inline distT="0" distB="0" distL="0" distR="0" wp14:anchorId="3A70D0BA" wp14:editId="7D91BF19">
                  <wp:extent cx="200025" cy="190500"/>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Pr="006629C8">
              <w:t xml:space="preserve">  </w:t>
            </w:r>
            <w:hyperlink r:id="rId13"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3E7FDD81" w14:textId="0D73D860" w:rsidR="006B47F9" w:rsidRDefault="006B47F9" w:rsidP="006B47F9">
            <w:pPr>
              <w:pStyle w:val="NormalArial"/>
              <w:spacing w:before="120"/>
              <w:rPr>
                <w:iCs/>
                <w:kern w:val="24"/>
              </w:rPr>
            </w:pPr>
            <w:r>
              <w:rPr>
                <w:noProof/>
              </w:rPr>
              <w:drawing>
                <wp:inline distT="0" distB="0" distL="0" distR="0" wp14:anchorId="150436FB" wp14:editId="4A3FD24E">
                  <wp:extent cx="200025" cy="190500"/>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Pr="006629C8">
              <w:t xml:space="preserve">  </w:t>
            </w:r>
            <w:r w:rsidRPr="00344591">
              <w:rPr>
                <w:iCs/>
                <w:kern w:val="24"/>
              </w:rPr>
              <w:t>General system and/or process improvement(s)</w:t>
            </w:r>
          </w:p>
          <w:p w14:paraId="4A616F03" w14:textId="55834B62" w:rsidR="006B47F9" w:rsidRDefault="006B47F9" w:rsidP="006B47F9">
            <w:pPr>
              <w:pStyle w:val="NormalArial"/>
              <w:spacing w:before="120"/>
              <w:rPr>
                <w:iCs/>
                <w:kern w:val="24"/>
              </w:rPr>
            </w:pPr>
            <w:r>
              <w:rPr>
                <w:noProof/>
              </w:rPr>
              <w:drawing>
                <wp:inline distT="0" distB="0" distL="0" distR="0" wp14:anchorId="5DBDF2A1" wp14:editId="1697B83A">
                  <wp:extent cx="200025" cy="190500"/>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Pr="006629C8">
              <w:t xml:space="preserve">  </w:t>
            </w:r>
            <w:r>
              <w:rPr>
                <w:iCs/>
                <w:kern w:val="24"/>
              </w:rPr>
              <w:t>Regulatory requirements</w:t>
            </w:r>
          </w:p>
          <w:p w14:paraId="16EC9511" w14:textId="5D5778F5" w:rsidR="006B47F9" w:rsidRPr="00CD242D" w:rsidRDefault="006B47F9" w:rsidP="006B47F9">
            <w:pPr>
              <w:pStyle w:val="NormalArial"/>
              <w:spacing w:before="120"/>
              <w:rPr>
                <w:rFonts w:cs="Arial"/>
                <w:color w:val="000000"/>
              </w:rPr>
            </w:pPr>
            <w:r>
              <w:rPr>
                <w:noProof/>
              </w:rPr>
              <w:drawing>
                <wp:inline distT="0" distB="0" distL="0" distR="0" wp14:anchorId="5B11F436" wp14:editId="6052A381">
                  <wp:extent cx="200025" cy="1905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Pr="006629C8">
              <w:t xml:space="preserve">  </w:t>
            </w:r>
            <w:r>
              <w:rPr>
                <w:rFonts w:cs="Arial"/>
                <w:color w:val="000000"/>
              </w:rPr>
              <w:t>ERCOT Board/PUCT Directive</w:t>
            </w:r>
          </w:p>
          <w:p w14:paraId="0D1F71E3" w14:textId="77777777" w:rsidR="006B47F9" w:rsidRDefault="006B47F9" w:rsidP="006B47F9">
            <w:pPr>
              <w:pStyle w:val="NormalArial"/>
              <w:rPr>
                <w:i/>
                <w:sz w:val="20"/>
                <w:szCs w:val="20"/>
              </w:rPr>
            </w:pPr>
          </w:p>
          <w:p w14:paraId="44D901DB" w14:textId="1B540DD4" w:rsidR="006B47F9" w:rsidRPr="00607273" w:rsidRDefault="006B47F9" w:rsidP="006B47F9">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6B47F9" w14:paraId="6D08E83F" w14:textId="77777777" w:rsidTr="00323557">
        <w:trPr>
          <w:trHeight w:val="518"/>
        </w:trPr>
        <w:tc>
          <w:tcPr>
            <w:tcW w:w="2880" w:type="dxa"/>
            <w:gridSpan w:val="2"/>
            <w:shd w:val="clear" w:color="auto" w:fill="FFFFFF"/>
            <w:vAlign w:val="center"/>
          </w:tcPr>
          <w:p w14:paraId="463C76D4" w14:textId="606C9593" w:rsidR="006B47F9" w:rsidRDefault="006B47F9" w:rsidP="006B47F9">
            <w:pPr>
              <w:pStyle w:val="Header"/>
            </w:pPr>
            <w:r>
              <w:lastRenderedPageBreak/>
              <w:t>Justification of Reason for Revision and Market Impacts</w:t>
            </w:r>
          </w:p>
        </w:tc>
        <w:tc>
          <w:tcPr>
            <w:tcW w:w="7560" w:type="dxa"/>
            <w:gridSpan w:val="2"/>
            <w:vAlign w:val="center"/>
          </w:tcPr>
          <w:p w14:paraId="18A780E7" w14:textId="1A66DA67" w:rsidR="006B47F9" w:rsidRPr="00625E5D" w:rsidRDefault="006B47F9" w:rsidP="006B47F9">
            <w:pPr>
              <w:pStyle w:val="NormalArial"/>
              <w:spacing w:before="120" w:after="120"/>
              <w:rPr>
                <w:iCs/>
                <w:kern w:val="24"/>
              </w:rPr>
            </w:pPr>
            <w:r>
              <w:rPr>
                <w:iCs/>
                <w:kern w:val="24"/>
              </w:rPr>
              <w:t>T</w:t>
            </w:r>
            <w:r w:rsidRPr="007D124F">
              <w:rPr>
                <w:iCs/>
                <w:kern w:val="24"/>
              </w:rPr>
              <w:t>h</w:t>
            </w:r>
            <w:r>
              <w:rPr>
                <w:iCs/>
                <w:kern w:val="24"/>
              </w:rPr>
              <w:t xml:space="preserve">e frequency and voltage ride-through requirements in this NOGRR are necessary to ensure Large Electronic Loads do not present a reliability risk to the system by tripping when frequency and voltage excursions within a specified range occur.  ERCOT has identified many events since October 2022 that included Load loss from one or more LELs during a typical voltage disturbance in which system protection operated as designed.  As LELs increase on the ERCOT System, similar events would be expected to increase in magnitude and frequency, leading to frequency instability and other reliability problems absent frequency and voltage ride-through requirements.  ERCOT has also identified ride-through risks associated with other Large Loads and intends to submit a NOGRR to address those risks.  ERCOT anticipates that the requirements for those Large Loads could differ from those proposed in this NOGRR based on differences in the technology of the loads, just as ERCOT’s ride-through requirements for different generating technologies differ from one technology to another.  </w:t>
            </w:r>
          </w:p>
        </w:tc>
      </w:tr>
      <w:tr w:rsidR="006B47F9" w14:paraId="506B22AF" w14:textId="77777777" w:rsidTr="00323557">
        <w:trPr>
          <w:trHeight w:val="518"/>
        </w:trPr>
        <w:tc>
          <w:tcPr>
            <w:tcW w:w="2880" w:type="dxa"/>
            <w:gridSpan w:val="2"/>
            <w:shd w:val="clear" w:color="auto" w:fill="FFFFFF"/>
            <w:vAlign w:val="center"/>
          </w:tcPr>
          <w:p w14:paraId="404D0C4A" w14:textId="0D05112C" w:rsidR="006B47F9" w:rsidRDefault="006B47F9" w:rsidP="006B47F9">
            <w:pPr>
              <w:pStyle w:val="Header"/>
            </w:pPr>
            <w:r>
              <w:t>ROS Decision</w:t>
            </w:r>
          </w:p>
        </w:tc>
        <w:tc>
          <w:tcPr>
            <w:tcW w:w="7560" w:type="dxa"/>
            <w:gridSpan w:val="2"/>
            <w:vAlign w:val="center"/>
          </w:tcPr>
          <w:p w14:paraId="66DD3C9C" w14:textId="5C2E6E01" w:rsidR="006B47F9" w:rsidRDefault="006B47F9" w:rsidP="006B47F9">
            <w:pPr>
              <w:pStyle w:val="NormalArial"/>
              <w:spacing w:before="120" w:after="120"/>
              <w:rPr>
                <w:iCs/>
                <w:kern w:val="24"/>
              </w:rPr>
            </w:pPr>
            <w:r>
              <w:t>On 12/4/25, ROS voted unanimously to table NOGRR282 and refer the issue to the Dynamics Working Group (DWG) and System Protection Working Group (SPWG).  All Market Segments participated in the vote.</w:t>
            </w:r>
          </w:p>
        </w:tc>
      </w:tr>
      <w:tr w:rsidR="006B47F9" w14:paraId="4BD3650F" w14:textId="77777777" w:rsidTr="00BC2D06">
        <w:trPr>
          <w:trHeight w:val="518"/>
        </w:trPr>
        <w:tc>
          <w:tcPr>
            <w:tcW w:w="2880" w:type="dxa"/>
            <w:gridSpan w:val="2"/>
            <w:tcBorders>
              <w:bottom w:val="single" w:sz="4" w:space="0" w:color="auto"/>
            </w:tcBorders>
            <w:shd w:val="clear" w:color="auto" w:fill="FFFFFF"/>
            <w:vAlign w:val="center"/>
          </w:tcPr>
          <w:p w14:paraId="4E10886F" w14:textId="71D30F2B" w:rsidR="006B47F9" w:rsidRDefault="006B47F9" w:rsidP="006B47F9">
            <w:pPr>
              <w:pStyle w:val="Header"/>
            </w:pPr>
            <w:r>
              <w:t>Summary of ROS Discussion</w:t>
            </w:r>
          </w:p>
        </w:tc>
        <w:tc>
          <w:tcPr>
            <w:tcW w:w="7560" w:type="dxa"/>
            <w:gridSpan w:val="2"/>
            <w:tcBorders>
              <w:bottom w:val="single" w:sz="4" w:space="0" w:color="auto"/>
            </w:tcBorders>
            <w:vAlign w:val="center"/>
          </w:tcPr>
          <w:p w14:paraId="6B4EDF24" w14:textId="3290CC4C" w:rsidR="006B47F9" w:rsidRDefault="006B47F9" w:rsidP="006B47F9">
            <w:pPr>
              <w:pStyle w:val="NormalArial"/>
              <w:spacing w:before="120" w:after="120"/>
              <w:rPr>
                <w:iCs/>
                <w:kern w:val="24"/>
              </w:rPr>
            </w:pPr>
            <w:r>
              <w:t>On 12/4/25, ERCOT Staff provided an overview of NOGRR282 and noted preliminary discussions at the Large Load Working Group (LLWG).  Participants requested additional review by DWG and SPWG.</w:t>
            </w:r>
          </w:p>
        </w:tc>
      </w:tr>
    </w:tbl>
    <w:p w14:paraId="4CBEC8AD" w14:textId="77777777" w:rsidR="00323557" w:rsidRDefault="00323557" w:rsidP="00323557">
      <w:pPr>
        <w:pStyle w:val="NormalArial"/>
      </w:pPr>
    </w:p>
    <w:tbl>
      <w:tblPr>
        <w:tblW w:w="104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37"/>
      </w:tblGrid>
      <w:tr w:rsidR="00323557" w:rsidRPr="006F5051" w14:paraId="0D5C0461" w14:textId="77777777" w:rsidTr="00006D87">
        <w:trPr>
          <w:trHeight w:val="432"/>
        </w:trPr>
        <w:tc>
          <w:tcPr>
            <w:tcW w:w="10417" w:type="dxa"/>
            <w:gridSpan w:val="2"/>
            <w:shd w:val="clear" w:color="auto" w:fill="FFFFFF"/>
            <w:vAlign w:val="center"/>
          </w:tcPr>
          <w:p w14:paraId="4E25708F" w14:textId="77777777" w:rsidR="00323557" w:rsidRPr="006F5051" w:rsidRDefault="00323557" w:rsidP="00006D87">
            <w:pPr>
              <w:ind w:hanging="2"/>
              <w:jc w:val="center"/>
              <w:rPr>
                <w:rFonts w:ascii="Arial" w:hAnsi="Arial"/>
                <w:b/>
              </w:rPr>
            </w:pPr>
            <w:r w:rsidRPr="006F5051">
              <w:rPr>
                <w:rFonts w:ascii="Arial" w:hAnsi="Arial"/>
                <w:b/>
              </w:rPr>
              <w:t>Opinions</w:t>
            </w:r>
          </w:p>
        </w:tc>
      </w:tr>
      <w:tr w:rsidR="00323557" w:rsidRPr="006F5051" w14:paraId="5021849C" w14:textId="77777777" w:rsidTr="00006D87">
        <w:trPr>
          <w:trHeight w:val="432"/>
        </w:trPr>
        <w:tc>
          <w:tcPr>
            <w:tcW w:w="2880" w:type="dxa"/>
            <w:shd w:val="clear" w:color="auto" w:fill="FFFFFF"/>
            <w:vAlign w:val="center"/>
          </w:tcPr>
          <w:p w14:paraId="1E20BC55" w14:textId="77777777" w:rsidR="00323557" w:rsidRPr="006F5051" w:rsidRDefault="00323557" w:rsidP="00006D87">
            <w:pPr>
              <w:tabs>
                <w:tab w:val="center" w:pos="4320"/>
                <w:tab w:val="right" w:pos="8640"/>
              </w:tabs>
              <w:spacing w:before="120" w:after="120"/>
              <w:ind w:hanging="2"/>
              <w:rPr>
                <w:rFonts w:ascii="Arial" w:hAnsi="Arial"/>
                <w:b/>
                <w:bCs/>
              </w:rPr>
            </w:pPr>
            <w:r w:rsidRPr="006F5051">
              <w:rPr>
                <w:rFonts w:ascii="Arial" w:hAnsi="Arial"/>
                <w:b/>
                <w:bCs/>
              </w:rPr>
              <w:t>Credit Review</w:t>
            </w:r>
          </w:p>
        </w:tc>
        <w:tc>
          <w:tcPr>
            <w:tcW w:w="7537" w:type="dxa"/>
            <w:vAlign w:val="center"/>
          </w:tcPr>
          <w:p w14:paraId="68E5BA1B" w14:textId="77777777" w:rsidR="00323557" w:rsidRPr="006F5051" w:rsidRDefault="00323557" w:rsidP="00006D87">
            <w:pPr>
              <w:spacing w:before="120" w:after="120"/>
              <w:ind w:hanging="2"/>
              <w:rPr>
                <w:rFonts w:ascii="Arial" w:hAnsi="Arial"/>
              </w:rPr>
            </w:pPr>
            <w:r w:rsidRPr="006F5051">
              <w:rPr>
                <w:rFonts w:ascii="Arial" w:hAnsi="Arial"/>
                <w:color w:val="000000"/>
              </w:rPr>
              <w:t xml:space="preserve">Not </w:t>
            </w:r>
            <w:r>
              <w:rPr>
                <w:rFonts w:ascii="Arial" w:hAnsi="Arial"/>
                <w:color w:val="000000"/>
              </w:rPr>
              <w:t>a</w:t>
            </w:r>
            <w:r w:rsidRPr="006F5051">
              <w:rPr>
                <w:rFonts w:ascii="Arial" w:hAnsi="Arial"/>
                <w:color w:val="000000"/>
              </w:rPr>
              <w:t>pplicable</w:t>
            </w:r>
          </w:p>
        </w:tc>
      </w:tr>
      <w:tr w:rsidR="00323557" w:rsidRPr="006F5051" w14:paraId="2CB274EC" w14:textId="77777777" w:rsidTr="00006D87">
        <w:trPr>
          <w:trHeight w:val="432"/>
        </w:trPr>
        <w:tc>
          <w:tcPr>
            <w:tcW w:w="2880" w:type="dxa"/>
            <w:shd w:val="clear" w:color="auto" w:fill="FFFFFF"/>
            <w:vAlign w:val="center"/>
          </w:tcPr>
          <w:p w14:paraId="30E9369B" w14:textId="77777777" w:rsidR="00323557" w:rsidRPr="006F5051" w:rsidRDefault="00323557" w:rsidP="00006D87">
            <w:pPr>
              <w:tabs>
                <w:tab w:val="center" w:pos="4320"/>
                <w:tab w:val="right" w:pos="8640"/>
              </w:tabs>
              <w:spacing w:before="120" w:after="120"/>
              <w:ind w:hanging="2"/>
              <w:rPr>
                <w:rFonts w:ascii="Arial" w:hAnsi="Arial"/>
                <w:b/>
                <w:bCs/>
              </w:rPr>
            </w:pPr>
            <w:r w:rsidRPr="006F5051">
              <w:rPr>
                <w:rFonts w:ascii="Arial" w:hAnsi="Arial"/>
                <w:b/>
                <w:bCs/>
              </w:rPr>
              <w:t>Independent Market Monitor Opinion</w:t>
            </w:r>
          </w:p>
        </w:tc>
        <w:tc>
          <w:tcPr>
            <w:tcW w:w="7537" w:type="dxa"/>
            <w:vAlign w:val="center"/>
          </w:tcPr>
          <w:p w14:paraId="7DE09B4B" w14:textId="77777777" w:rsidR="00323557" w:rsidRPr="006F5051" w:rsidRDefault="00323557" w:rsidP="00006D87">
            <w:pPr>
              <w:spacing w:before="120" w:after="120"/>
              <w:ind w:hanging="2"/>
              <w:rPr>
                <w:rFonts w:ascii="Arial" w:hAnsi="Arial"/>
                <w:b/>
                <w:bCs/>
              </w:rPr>
            </w:pPr>
            <w:r w:rsidRPr="006F5051">
              <w:rPr>
                <w:rFonts w:ascii="Arial" w:hAnsi="Arial"/>
              </w:rPr>
              <w:t>To be determined</w:t>
            </w:r>
          </w:p>
        </w:tc>
      </w:tr>
      <w:tr w:rsidR="00323557" w:rsidRPr="006F5051" w14:paraId="3CD8DC12" w14:textId="77777777" w:rsidTr="00006D87">
        <w:trPr>
          <w:trHeight w:val="432"/>
        </w:trPr>
        <w:tc>
          <w:tcPr>
            <w:tcW w:w="2880" w:type="dxa"/>
            <w:shd w:val="clear" w:color="auto" w:fill="FFFFFF"/>
            <w:vAlign w:val="center"/>
          </w:tcPr>
          <w:p w14:paraId="553C5222" w14:textId="77777777" w:rsidR="00323557" w:rsidRPr="006F5051" w:rsidRDefault="00323557" w:rsidP="00006D87">
            <w:pPr>
              <w:tabs>
                <w:tab w:val="center" w:pos="4320"/>
                <w:tab w:val="right" w:pos="8640"/>
              </w:tabs>
              <w:spacing w:before="120" w:after="120"/>
              <w:ind w:hanging="2"/>
              <w:rPr>
                <w:rFonts w:ascii="Arial" w:hAnsi="Arial"/>
                <w:b/>
                <w:bCs/>
              </w:rPr>
            </w:pPr>
            <w:r w:rsidRPr="006F5051">
              <w:rPr>
                <w:rFonts w:ascii="Arial" w:hAnsi="Arial"/>
                <w:b/>
                <w:bCs/>
              </w:rPr>
              <w:t>ERCOT Opinion</w:t>
            </w:r>
          </w:p>
        </w:tc>
        <w:tc>
          <w:tcPr>
            <w:tcW w:w="7537" w:type="dxa"/>
            <w:vAlign w:val="center"/>
          </w:tcPr>
          <w:p w14:paraId="0627B860" w14:textId="77777777" w:rsidR="00323557" w:rsidRPr="006F5051" w:rsidRDefault="00323557" w:rsidP="00006D87">
            <w:pPr>
              <w:spacing w:before="120" w:after="120"/>
              <w:ind w:hanging="2"/>
              <w:rPr>
                <w:rFonts w:ascii="Arial" w:hAnsi="Arial"/>
                <w:b/>
                <w:bCs/>
              </w:rPr>
            </w:pPr>
            <w:r w:rsidRPr="003E0DC6">
              <w:rPr>
                <w:rFonts w:ascii="Arial" w:hAnsi="Arial"/>
              </w:rPr>
              <w:t>To be determined</w:t>
            </w:r>
          </w:p>
        </w:tc>
      </w:tr>
      <w:tr w:rsidR="00323557" w:rsidRPr="006F5051" w14:paraId="0811C1E3" w14:textId="77777777" w:rsidTr="00006D87">
        <w:trPr>
          <w:trHeight w:val="432"/>
        </w:trPr>
        <w:tc>
          <w:tcPr>
            <w:tcW w:w="2880" w:type="dxa"/>
            <w:shd w:val="clear" w:color="auto" w:fill="FFFFFF"/>
            <w:vAlign w:val="center"/>
          </w:tcPr>
          <w:p w14:paraId="667F63EC" w14:textId="77777777" w:rsidR="00323557" w:rsidRPr="006F5051" w:rsidRDefault="00323557" w:rsidP="00006D87">
            <w:pPr>
              <w:tabs>
                <w:tab w:val="center" w:pos="4320"/>
                <w:tab w:val="right" w:pos="8640"/>
              </w:tabs>
              <w:spacing w:before="120" w:after="120"/>
              <w:ind w:hanging="2"/>
              <w:rPr>
                <w:rFonts w:ascii="Arial" w:hAnsi="Arial"/>
                <w:b/>
                <w:bCs/>
              </w:rPr>
            </w:pPr>
            <w:r w:rsidRPr="006F5051">
              <w:rPr>
                <w:rFonts w:ascii="Arial" w:hAnsi="Arial"/>
                <w:b/>
                <w:bCs/>
              </w:rPr>
              <w:t>ERCOT Market Impact Statement</w:t>
            </w:r>
          </w:p>
        </w:tc>
        <w:tc>
          <w:tcPr>
            <w:tcW w:w="7537" w:type="dxa"/>
            <w:vAlign w:val="center"/>
          </w:tcPr>
          <w:p w14:paraId="40293637" w14:textId="77777777" w:rsidR="00323557" w:rsidRPr="006F5051" w:rsidRDefault="00323557" w:rsidP="00006D87">
            <w:pPr>
              <w:spacing w:before="120" w:after="120"/>
              <w:ind w:hanging="2"/>
              <w:rPr>
                <w:rFonts w:ascii="Arial" w:hAnsi="Arial"/>
                <w:b/>
                <w:bCs/>
              </w:rPr>
            </w:pPr>
            <w:r w:rsidRPr="003E0DC6">
              <w:rPr>
                <w:rFonts w:ascii="Arial" w:hAnsi="Arial"/>
              </w:rPr>
              <w:t>To be determined</w:t>
            </w:r>
          </w:p>
        </w:tc>
      </w:tr>
    </w:tbl>
    <w:p w14:paraId="2C47D624" w14:textId="77777777" w:rsidR="00323557" w:rsidRPr="0030232A" w:rsidRDefault="00323557" w:rsidP="0032355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9A3772" w14:paraId="6BA45196" w14:textId="77777777" w:rsidTr="00D176CF">
        <w:trPr>
          <w:cantSplit/>
          <w:trHeight w:val="432"/>
        </w:trPr>
        <w:tc>
          <w:tcPr>
            <w:tcW w:w="2880" w:type="dxa"/>
            <w:shd w:val="clear" w:color="auto" w:fill="FFFFFF"/>
            <w:vAlign w:val="center"/>
          </w:tcPr>
          <w:p w14:paraId="5BCDE696" w14:textId="77777777" w:rsidR="009A3772" w:rsidRPr="00B93CA0" w:rsidRDefault="009A3772">
            <w:pPr>
              <w:pStyle w:val="Header"/>
              <w:rPr>
                <w:bCs w:val="0"/>
              </w:rPr>
            </w:pPr>
            <w:r w:rsidRPr="00B93CA0">
              <w:rPr>
                <w:bCs w:val="0"/>
              </w:rPr>
              <w:t>Name</w:t>
            </w:r>
          </w:p>
        </w:tc>
        <w:tc>
          <w:tcPr>
            <w:tcW w:w="7560" w:type="dxa"/>
            <w:vAlign w:val="center"/>
          </w:tcPr>
          <w:p w14:paraId="0514022E" w14:textId="33F1B70F" w:rsidR="009A3772" w:rsidRDefault="00FF0E5C">
            <w:pPr>
              <w:pStyle w:val="NormalArial"/>
            </w:pPr>
            <w:r>
              <w:t>Patrick Gravois</w:t>
            </w:r>
          </w:p>
        </w:tc>
      </w:tr>
      <w:tr w:rsidR="009A3772" w14:paraId="33CB94A8" w14:textId="77777777" w:rsidTr="00D176CF">
        <w:trPr>
          <w:cantSplit/>
          <w:trHeight w:val="432"/>
        </w:trPr>
        <w:tc>
          <w:tcPr>
            <w:tcW w:w="2880" w:type="dxa"/>
            <w:shd w:val="clear" w:color="auto" w:fill="FFFFFF"/>
            <w:vAlign w:val="center"/>
          </w:tcPr>
          <w:p w14:paraId="19DACE26" w14:textId="77777777" w:rsidR="009A3772" w:rsidRPr="00B93CA0" w:rsidRDefault="009A3772">
            <w:pPr>
              <w:pStyle w:val="Header"/>
              <w:rPr>
                <w:bCs w:val="0"/>
              </w:rPr>
            </w:pPr>
            <w:r w:rsidRPr="00B93CA0">
              <w:rPr>
                <w:bCs w:val="0"/>
              </w:rPr>
              <w:t>E-mail Address</w:t>
            </w:r>
          </w:p>
        </w:tc>
        <w:tc>
          <w:tcPr>
            <w:tcW w:w="7560" w:type="dxa"/>
            <w:vAlign w:val="center"/>
          </w:tcPr>
          <w:p w14:paraId="7A233595" w14:textId="5366A282" w:rsidR="009A3772" w:rsidRDefault="00607273">
            <w:pPr>
              <w:pStyle w:val="NormalArial"/>
            </w:pPr>
            <w:hyperlink r:id="rId14" w:history="1">
              <w:r w:rsidRPr="00292C24">
                <w:rPr>
                  <w:rStyle w:val="Hyperlink"/>
                </w:rPr>
                <w:t>patrick.gravois@ercot.com</w:t>
              </w:r>
            </w:hyperlink>
          </w:p>
        </w:tc>
      </w:tr>
      <w:tr w:rsidR="009A3772" w14:paraId="35BE9038" w14:textId="77777777" w:rsidTr="00D176CF">
        <w:trPr>
          <w:cantSplit/>
          <w:trHeight w:val="432"/>
        </w:trPr>
        <w:tc>
          <w:tcPr>
            <w:tcW w:w="2880" w:type="dxa"/>
            <w:shd w:val="clear" w:color="auto" w:fill="FFFFFF"/>
            <w:vAlign w:val="center"/>
          </w:tcPr>
          <w:p w14:paraId="2412D0DE" w14:textId="77777777" w:rsidR="009A3772" w:rsidRPr="00B93CA0" w:rsidRDefault="009A3772">
            <w:pPr>
              <w:pStyle w:val="Header"/>
              <w:rPr>
                <w:bCs w:val="0"/>
              </w:rPr>
            </w:pPr>
            <w:r w:rsidRPr="00B93CA0">
              <w:rPr>
                <w:bCs w:val="0"/>
              </w:rPr>
              <w:lastRenderedPageBreak/>
              <w:t>Company</w:t>
            </w:r>
          </w:p>
        </w:tc>
        <w:tc>
          <w:tcPr>
            <w:tcW w:w="7560" w:type="dxa"/>
            <w:vAlign w:val="center"/>
          </w:tcPr>
          <w:p w14:paraId="00E39457" w14:textId="6043E6DD" w:rsidR="009A3772" w:rsidRDefault="00FF0E5C">
            <w:pPr>
              <w:pStyle w:val="NormalArial"/>
            </w:pPr>
            <w:r>
              <w:t>ERCOT</w:t>
            </w:r>
          </w:p>
        </w:tc>
      </w:tr>
      <w:tr w:rsidR="009A3772"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8EF00BD" w14:textId="4E4A79C3" w:rsidR="009A3772" w:rsidRDefault="00FF0E5C">
            <w:pPr>
              <w:pStyle w:val="NormalArial"/>
            </w:pPr>
            <w:r>
              <w:t>512-248-4695</w:t>
            </w:r>
          </w:p>
        </w:tc>
      </w:tr>
      <w:tr w:rsidR="009A3772" w14:paraId="14B80A08" w14:textId="77777777" w:rsidTr="00D176CF">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179B92" w14:textId="77777777" w:rsidR="009A3772" w:rsidRDefault="009A3772">
            <w:pPr>
              <w:pStyle w:val="NormalArial"/>
            </w:pPr>
          </w:p>
        </w:tc>
      </w:tr>
      <w:tr w:rsidR="009A3772"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0B3F51" w14:textId="73F782E7" w:rsidR="009A3772" w:rsidRDefault="00FF0E5C">
            <w:pPr>
              <w:pStyle w:val="NormalArial"/>
            </w:pPr>
            <w: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9A3772" w:rsidRPr="00D56D61" w14:paraId="431018CB" w14:textId="77777777" w:rsidTr="00D176CF">
        <w:trPr>
          <w:cantSplit/>
          <w:trHeight w:val="432"/>
        </w:trPr>
        <w:tc>
          <w:tcPr>
            <w:tcW w:w="2880" w:type="dxa"/>
            <w:vAlign w:val="center"/>
          </w:tcPr>
          <w:p w14:paraId="6E559D13" w14:textId="77777777" w:rsidR="009A3772" w:rsidRPr="007C199B" w:rsidRDefault="009A3772">
            <w:pPr>
              <w:pStyle w:val="NormalArial"/>
              <w:rPr>
                <w:b/>
              </w:rPr>
            </w:pPr>
            <w:r w:rsidRPr="007C199B">
              <w:rPr>
                <w:b/>
              </w:rPr>
              <w:t>Name</w:t>
            </w:r>
          </w:p>
        </w:tc>
        <w:tc>
          <w:tcPr>
            <w:tcW w:w="7560" w:type="dxa"/>
            <w:vAlign w:val="center"/>
          </w:tcPr>
          <w:p w14:paraId="6577E16E" w14:textId="656E5733" w:rsidR="009A3772" w:rsidRPr="00D56D61" w:rsidRDefault="00607273">
            <w:pPr>
              <w:pStyle w:val="NormalArial"/>
            </w:pPr>
            <w:r>
              <w:t>Cory Phillips</w:t>
            </w:r>
          </w:p>
        </w:tc>
      </w:tr>
      <w:tr w:rsidR="009A3772" w:rsidRPr="00D56D61" w14:paraId="56FDD1D3" w14:textId="77777777" w:rsidTr="00D176CF">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7560" w:type="dxa"/>
            <w:vAlign w:val="center"/>
          </w:tcPr>
          <w:p w14:paraId="5948C015" w14:textId="2D2665D3" w:rsidR="009A3772" w:rsidRPr="00D56D61" w:rsidRDefault="00607273">
            <w:pPr>
              <w:pStyle w:val="NormalArial"/>
            </w:pPr>
            <w:hyperlink r:id="rId15" w:history="1">
              <w:r w:rsidRPr="00292C24">
                <w:rPr>
                  <w:rStyle w:val="Hyperlink"/>
                </w:rPr>
                <w:t>cory.phillips@ercot.com</w:t>
              </w:r>
            </w:hyperlink>
          </w:p>
        </w:tc>
      </w:tr>
      <w:tr w:rsidR="009A3772" w:rsidRPr="005370B5" w14:paraId="5EA87A9F" w14:textId="77777777" w:rsidTr="00D176CF">
        <w:trPr>
          <w:cantSplit/>
          <w:trHeight w:val="432"/>
        </w:trPr>
        <w:tc>
          <w:tcPr>
            <w:tcW w:w="2880" w:type="dxa"/>
            <w:vAlign w:val="center"/>
          </w:tcPr>
          <w:p w14:paraId="62677094" w14:textId="77777777" w:rsidR="009A3772" w:rsidRPr="007C199B" w:rsidRDefault="009A3772">
            <w:pPr>
              <w:pStyle w:val="NormalArial"/>
              <w:rPr>
                <w:b/>
              </w:rPr>
            </w:pPr>
            <w:r w:rsidRPr="007C199B">
              <w:rPr>
                <w:b/>
              </w:rPr>
              <w:t>Phone Number</w:t>
            </w:r>
          </w:p>
        </w:tc>
        <w:tc>
          <w:tcPr>
            <w:tcW w:w="7560" w:type="dxa"/>
            <w:vAlign w:val="center"/>
          </w:tcPr>
          <w:p w14:paraId="3556D14E" w14:textId="4F0652AE" w:rsidR="009A3772" w:rsidRDefault="00607273">
            <w:pPr>
              <w:pStyle w:val="NormalArial"/>
            </w:pPr>
            <w:r>
              <w:t>512-248-6464</w:t>
            </w:r>
          </w:p>
        </w:tc>
      </w:tr>
    </w:tbl>
    <w:p w14:paraId="03C88F27" w14:textId="77777777" w:rsidR="00323557" w:rsidRDefault="00323557" w:rsidP="00323557">
      <w:pPr>
        <w:tabs>
          <w:tab w:val="num" w:pos="0"/>
        </w:tabs>
        <w:rPr>
          <w:rFonts w:ascii="Arial" w:hAnsi="Arial" w:cs="Arial"/>
        </w:rPr>
      </w:pPr>
    </w:p>
    <w:tbl>
      <w:tblPr>
        <w:tblW w:w="104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37"/>
      </w:tblGrid>
      <w:tr w:rsidR="00323557" w:rsidRPr="006F5051" w14:paraId="6C4A54B7" w14:textId="77777777" w:rsidTr="00006D87">
        <w:trPr>
          <w:trHeight w:val="432"/>
        </w:trPr>
        <w:tc>
          <w:tcPr>
            <w:tcW w:w="1041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0287CD9" w14:textId="77777777" w:rsidR="00323557" w:rsidRPr="006F5051" w:rsidRDefault="00323557" w:rsidP="00006D87">
            <w:pPr>
              <w:jc w:val="center"/>
              <w:rPr>
                <w:rFonts w:ascii="Arial" w:hAnsi="Arial"/>
                <w:b/>
              </w:rPr>
            </w:pPr>
            <w:r w:rsidRPr="006F5051">
              <w:rPr>
                <w:rFonts w:ascii="Arial" w:hAnsi="Arial"/>
                <w:b/>
              </w:rPr>
              <w:t>Comments Received</w:t>
            </w:r>
          </w:p>
        </w:tc>
      </w:tr>
      <w:tr w:rsidR="00323557" w:rsidRPr="006F5051" w14:paraId="4C66C57E" w14:textId="77777777" w:rsidTr="00006D8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A0E00C" w14:textId="77777777" w:rsidR="00323557" w:rsidRPr="006F5051" w:rsidRDefault="00323557" w:rsidP="00006D87">
            <w:pPr>
              <w:tabs>
                <w:tab w:val="center" w:pos="4320"/>
                <w:tab w:val="right" w:pos="8640"/>
              </w:tabs>
              <w:rPr>
                <w:rFonts w:ascii="Arial" w:hAnsi="Arial"/>
                <w:b/>
              </w:rPr>
            </w:pPr>
            <w:r w:rsidRPr="006F5051">
              <w:rPr>
                <w:rFonts w:ascii="Arial" w:hAnsi="Arial"/>
                <w:b/>
              </w:rPr>
              <w:t>Comment Author</w:t>
            </w:r>
          </w:p>
        </w:tc>
        <w:tc>
          <w:tcPr>
            <w:tcW w:w="7537" w:type="dxa"/>
            <w:tcBorders>
              <w:top w:val="single" w:sz="4" w:space="0" w:color="auto"/>
              <w:left w:val="single" w:sz="4" w:space="0" w:color="auto"/>
              <w:bottom w:val="single" w:sz="4" w:space="0" w:color="auto"/>
              <w:right w:val="single" w:sz="4" w:space="0" w:color="auto"/>
            </w:tcBorders>
            <w:vAlign w:val="center"/>
            <w:hideMark/>
          </w:tcPr>
          <w:p w14:paraId="08C01809" w14:textId="77777777" w:rsidR="00323557" w:rsidRPr="006F5051" w:rsidRDefault="00323557" w:rsidP="00006D87">
            <w:pPr>
              <w:rPr>
                <w:rFonts w:ascii="Arial" w:hAnsi="Arial"/>
                <w:b/>
              </w:rPr>
            </w:pPr>
            <w:r w:rsidRPr="006F5051">
              <w:rPr>
                <w:rFonts w:ascii="Arial" w:hAnsi="Arial"/>
                <w:b/>
              </w:rPr>
              <w:t>Comment Summary</w:t>
            </w:r>
          </w:p>
        </w:tc>
      </w:tr>
      <w:tr w:rsidR="00323557" w:rsidRPr="006F5051" w14:paraId="5C4C6D5B" w14:textId="77777777" w:rsidTr="00006D8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DB363C5" w14:textId="2D5AD22E" w:rsidR="00323557" w:rsidRPr="006F5051" w:rsidRDefault="00323557" w:rsidP="00006D87">
            <w:pPr>
              <w:tabs>
                <w:tab w:val="center" w:pos="4320"/>
                <w:tab w:val="right" w:pos="8640"/>
              </w:tabs>
              <w:rPr>
                <w:rFonts w:ascii="Arial" w:hAnsi="Arial"/>
              </w:rPr>
            </w:pPr>
            <w:r>
              <w:rPr>
                <w:rFonts w:ascii="Arial" w:hAnsi="Arial"/>
              </w:rPr>
              <w:t>None</w:t>
            </w:r>
          </w:p>
        </w:tc>
        <w:tc>
          <w:tcPr>
            <w:tcW w:w="7537" w:type="dxa"/>
            <w:tcBorders>
              <w:top w:val="single" w:sz="4" w:space="0" w:color="auto"/>
              <w:left w:val="single" w:sz="4" w:space="0" w:color="auto"/>
              <w:bottom w:val="single" w:sz="4" w:space="0" w:color="auto"/>
              <w:right w:val="single" w:sz="4" w:space="0" w:color="auto"/>
            </w:tcBorders>
            <w:vAlign w:val="center"/>
          </w:tcPr>
          <w:p w14:paraId="06072CC0" w14:textId="103DEBEE" w:rsidR="00323557" w:rsidRPr="006F5051" w:rsidRDefault="00323557" w:rsidP="00006D87">
            <w:pPr>
              <w:spacing w:before="120" w:after="120"/>
              <w:rPr>
                <w:rFonts w:ascii="Arial" w:hAnsi="Arial"/>
              </w:rPr>
            </w:pPr>
          </w:p>
        </w:tc>
      </w:tr>
    </w:tbl>
    <w:p w14:paraId="7B0C3151" w14:textId="77777777" w:rsidR="00323557" w:rsidRDefault="00323557" w:rsidP="00323557">
      <w:pPr>
        <w:tabs>
          <w:tab w:val="num" w:pos="0"/>
        </w:tabs>
        <w:rPr>
          <w:rFonts w:ascii="Arial" w:hAnsi="Arial" w:cs="Arial"/>
        </w:rPr>
      </w:pPr>
    </w:p>
    <w:tbl>
      <w:tblPr>
        <w:tblW w:w="104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17"/>
      </w:tblGrid>
      <w:tr w:rsidR="00323557" w14:paraId="5BC1F071" w14:textId="77777777" w:rsidTr="00006D87">
        <w:trPr>
          <w:trHeight w:val="350"/>
        </w:trPr>
        <w:tc>
          <w:tcPr>
            <w:tcW w:w="10417" w:type="dxa"/>
            <w:tcBorders>
              <w:bottom w:val="single" w:sz="4" w:space="0" w:color="auto"/>
            </w:tcBorders>
            <w:shd w:val="clear" w:color="auto" w:fill="FFFFFF"/>
            <w:vAlign w:val="center"/>
          </w:tcPr>
          <w:p w14:paraId="1DCCFAE5" w14:textId="77777777" w:rsidR="00323557" w:rsidRDefault="00323557" w:rsidP="00006D87">
            <w:pPr>
              <w:pStyle w:val="Header"/>
              <w:jc w:val="center"/>
            </w:pPr>
            <w:r>
              <w:t>Market Rules Notes</w:t>
            </w:r>
          </w:p>
        </w:tc>
      </w:tr>
    </w:tbl>
    <w:p w14:paraId="00750513" w14:textId="6205D26B" w:rsidR="009A3772" w:rsidRPr="00D56D61" w:rsidRDefault="00323557" w:rsidP="00323557">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2D268BE6" w14:textId="77777777" w:rsidR="00C029A4" w:rsidRDefault="00C029A4" w:rsidP="00C029A4">
      <w:pPr>
        <w:keepNext/>
        <w:tabs>
          <w:tab w:val="left" w:pos="720"/>
        </w:tabs>
        <w:spacing w:before="240" w:after="240"/>
        <w:outlineLvl w:val="1"/>
        <w:rPr>
          <w:ins w:id="0" w:author="ERCOT" w:date="2025-11-07T11:52:00Z" w16du:dateUtc="2025-11-07T17:52:00Z"/>
          <w:b/>
          <w:bCs/>
        </w:rPr>
      </w:pPr>
      <w:ins w:id="1" w:author="ERCOT" w:date="2025-11-07T11:52:00Z" w16du:dateUtc="2025-11-07T17:52:00Z">
        <w:r w:rsidRPr="62C6D3E8">
          <w:rPr>
            <w:b/>
            <w:bCs/>
          </w:rPr>
          <w:t>2.6.4</w:t>
        </w:r>
        <w:r>
          <w:tab/>
        </w:r>
        <w:r w:rsidRPr="62C6D3E8">
          <w:rPr>
            <w:b/>
            <w:bCs/>
          </w:rPr>
          <w:t xml:space="preserve">Frequency Ride-Through Requirements for Large </w:t>
        </w:r>
        <w:r>
          <w:rPr>
            <w:b/>
            <w:bCs/>
          </w:rPr>
          <w:t xml:space="preserve">Electronic </w:t>
        </w:r>
        <w:r w:rsidRPr="62C6D3E8">
          <w:rPr>
            <w:b/>
            <w:bCs/>
          </w:rPr>
          <w:t>Loads</w:t>
        </w:r>
      </w:ins>
    </w:p>
    <w:p w14:paraId="3AD1CBAD" w14:textId="02C1FE3B" w:rsidR="00C029A4" w:rsidRDefault="00C029A4" w:rsidP="00C029A4">
      <w:pPr>
        <w:spacing w:after="240"/>
        <w:ind w:left="720" w:hanging="720"/>
        <w:rPr>
          <w:ins w:id="2" w:author="ERCOT" w:date="2025-11-07T11:52:00Z" w16du:dateUtc="2025-11-07T17:52:00Z"/>
        </w:rPr>
      </w:pPr>
      <w:ins w:id="3" w:author="ERCOT" w:date="2025-11-07T11:52:00Z" w16du:dateUtc="2025-11-07T17:52:00Z">
        <w:r>
          <w:t>(1)</w:t>
        </w:r>
        <w:r>
          <w:tab/>
        </w:r>
      </w:ins>
      <w:bookmarkStart w:id="4" w:name="_Hlk211947175"/>
      <w:ins w:id="5" w:author="ERCOT" w:date="2025-11-13T18:26:00Z" w16du:dateUtc="2025-11-14T00:26:00Z">
        <w:r w:rsidR="00607273">
          <w:t>A Customer that proposes to interconnect or maintains an interconnection of a Large Electronic Load (LEL) with the ERCOT System shall ensure the LEL complies with the frequency ride-through requirements of this section, unless:</w:t>
        </w:r>
      </w:ins>
    </w:p>
    <w:p w14:paraId="1D7F6C83" w14:textId="77777777" w:rsidR="00C029A4" w:rsidRDefault="00C029A4" w:rsidP="00C029A4">
      <w:pPr>
        <w:spacing w:after="240"/>
        <w:ind w:left="1440" w:hanging="720"/>
        <w:rPr>
          <w:ins w:id="6" w:author="ERCOT" w:date="2025-11-07T11:52:00Z" w16du:dateUtc="2025-11-07T17:52:00Z"/>
        </w:rPr>
      </w:pPr>
      <w:ins w:id="7" w:author="ERCOT" w:date="2025-11-07T11:52:00Z" w16du:dateUtc="2025-11-07T17:52:00Z">
        <w:r>
          <w:t>(a)</w:t>
        </w:r>
        <w:r>
          <w:tab/>
          <w:t>The LEL received approval to energize from ERCOT on or before November 14, 2025; or</w:t>
        </w:r>
      </w:ins>
    </w:p>
    <w:p w14:paraId="3C72AE10" w14:textId="77777777" w:rsidR="00C029A4" w:rsidRDefault="00C029A4" w:rsidP="00C029A4">
      <w:pPr>
        <w:spacing w:after="240"/>
        <w:ind w:left="1440" w:hanging="720"/>
        <w:rPr>
          <w:ins w:id="8" w:author="ERCOT" w:date="2025-11-07T11:52:00Z" w16du:dateUtc="2025-11-07T17:52:00Z"/>
        </w:rPr>
      </w:pPr>
      <w:ins w:id="9" w:author="ERCOT" w:date="2025-11-07T11:52:00Z" w16du:dateUtc="2025-11-07T17:52:00Z">
        <w:r>
          <w:t>(b)</w:t>
        </w:r>
        <w:r>
          <w:tab/>
          <w:t>The LEL satisfied the following requirements on or before November 14, 2025:</w:t>
        </w:r>
      </w:ins>
    </w:p>
    <w:p w14:paraId="168C78CD" w14:textId="77777777" w:rsidR="00C029A4" w:rsidRDefault="00C029A4" w:rsidP="00C029A4">
      <w:pPr>
        <w:spacing w:after="240"/>
        <w:ind w:left="2160" w:hanging="720"/>
        <w:rPr>
          <w:ins w:id="10" w:author="ERCOT" w:date="2025-11-07T11:52:00Z" w16du:dateUtc="2025-11-07T17:52:00Z"/>
        </w:rPr>
      </w:pPr>
      <w:ins w:id="11" w:author="ERCOT" w:date="2025-11-07T11:52:00Z" w16du:dateUtc="2025-11-07T17:52:00Z">
        <w:r>
          <w:t>(i)</w:t>
        </w:r>
        <w:r>
          <w:tab/>
          <w:t xml:space="preserve">Its Large Load Interconnection Study (LLIS) has been completed and results communicated in the manner contemplated by paragraph (6) of </w:t>
        </w:r>
        <w:r w:rsidRPr="00E602A0">
          <w:t>Planning Guide Section 9.4, LLIS Report and Follow-up</w:t>
        </w:r>
        <w:r>
          <w:t>; and</w:t>
        </w:r>
      </w:ins>
    </w:p>
    <w:p w14:paraId="260313E9" w14:textId="77777777" w:rsidR="00C029A4" w:rsidRDefault="00C029A4" w:rsidP="00C029A4">
      <w:pPr>
        <w:spacing w:after="240"/>
        <w:ind w:left="2160" w:hanging="720"/>
        <w:rPr>
          <w:ins w:id="12" w:author="ERCOT" w:date="2025-11-07T11:52:00Z" w16du:dateUtc="2025-11-07T17:52:00Z"/>
        </w:rPr>
      </w:pPr>
      <w:ins w:id="13" w:author="ERCOT" w:date="2025-11-07T11:52:00Z" w16du:dateUtc="2025-11-07T17:52:00Z">
        <w:r>
          <w:t>(ii)</w:t>
        </w:r>
        <w:r>
          <w:tab/>
          <w:t xml:space="preserve">The interconnecting TDSP for the LEL has provided the confirmation or letter contemplated in </w:t>
        </w:r>
        <w:r w:rsidRPr="00E602A0">
          <w:t>Planning Guide Section 9.5, Interconnection Agreements and Responsibilities</w:t>
        </w:r>
        <w:r>
          <w:t>.</w:t>
        </w:r>
      </w:ins>
    </w:p>
    <w:bookmarkEnd w:id="4"/>
    <w:p w14:paraId="5F1F9767" w14:textId="38FE6EAA" w:rsidR="00C029A4" w:rsidRDefault="00C029A4" w:rsidP="00C029A4">
      <w:pPr>
        <w:spacing w:after="240"/>
        <w:ind w:left="720" w:hanging="720"/>
        <w:rPr>
          <w:ins w:id="14" w:author="ERCOT" w:date="2025-11-07T11:52:00Z" w16du:dateUtc="2025-11-07T17:52:00Z"/>
        </w:rPr>
      </w:pPr>
      <w:ins w:id="15" w:author="ERCOT" w:date="2025-11-07T11:52:00Z" w16du:dateUtc="2025-11-07T17:52:00Z">
        <w:r>
          <w:t>(2)</w:t>
        </w:r>
        <w:r>
          <w:tab/>
          <w:t xml:space="preserve">An LEL shall ride through frequency disturbances of the magnitude and duration specified in Table A below, as measured at the LEL’s Service Delivery Point, or if the </w:t>
        </w:r>
        <w:r>
          <w:lastRenderedPageBreak/>
          <w:t xml:space="preserve">LEL is co-located with a Generation Resource or Energy Storage Resource, at the Point of Interconnection Bus (POIB) of that Resource. </w:t>
        </w:r>
      </w:ins>
      <w:ins w:id="16" w:author="ERCOT" w:date="2025-11-13T18:30:00Z" w16du:dateUtc="2025-11-14T00:30:00Z">
        <w:r w:rsidR="00BD6AF3">
          <w:t xml:space="preserve"> </w:t>
        </w:r>
      </w:ins>
      <w:ins w:id="17" w:author="ERCOT" w:date="2025-11-07T11:52:00Z" w16du:dateUtc="2025-11-07T17:52:00Z">
        <w:r>
          <w:t>An LEL is not required to ride-through if it is either performing in accordance with its interconnecting TDSP’s Under-Frequency Load Shed (UFLS) program or providing an Ancillary Service that would require the LEL to trip or reduce consumption due to a frequency disturbance.</w:t>
        </w:r>
      </w:ins>
    </w:p>
    <w:p w14:paraId="5A002860" w14:textId="77777777" w:rsidR="00C029A4" w:rsidRDefault="00C029A4" w:rsidP="00C029A4">
      <w:pPr>
        <w:spacing w:after="240"/>
        <w:ind w:left="720" w:hanging="720"/>
        <w:jc w:val="center"/>
        <w:rPr>
          <w:ins w:id="18" w:author="ERCOT" w:date="2025-11-07T11:52:00Z" w16du:dateUtc="2025-11-07T17:52:00Z"/>
          <w:b/>
          <w:bCs/>
          <w:iCs/>
          <w:szCs w:val="20"/>
        </w:rPr>
      </w:pPr>
      <w:ins w:id="19" w:author="ERCOT" w:date="2025-11-07T11:52:00Z" w16du:dateUtc="2025-11-07T17:52:00Z">
        <w:r>
          <w:rPr>
            <w:b/>
            <w:bCs/>
            <w:iCs/>
            <w:szCs w:val="20"/>
          </w:rPr>
          <w:t>Table A</w:t>
        </w:r>
      </w:ins>
    </w:p>
    <w:tbl>
      <w:tblPr>
        <w:tblW w:w="6127" w:type="dxa"/>
        <w:jc w:val="center"/>
        <w:tblLook w:val="04A0" w:firstRow="1" w:lastRow="0" w:firstColumn="1" w:lastColumn="0" w:noHBand="0" w:noVBand="1"/>
      </w:tblPr>
      <w:tblGrid>
        <w:gridCol w:w="2887"/>
        <w:gridCol w:w="3240"/>
      </w:tblGrid>
      <w:tr w:rsidR="00C029A4" w:rsidRPr="00D47768" w14:paraId="3EF25DF6" w14:textId="77777777" w:rsidTr="004B4992">
        <w:trPr>
          <w:trHeight w:val="600"/>
          <w:jc w:val="center"/>
          <w:ins w:id="20" w:author="ERCOT" w:date="2025-11-07T11:52: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5319E289" w14:textId="77777777" w:rsidR="00C029A4" w:rsidRPr="00602C0F" w:rsidRDefault="00C029A4" w:rsidP="004B4992">
            <w:pPr>
              <w:ind w:left="720" w:hanging="720"/>
              <w:jc w:val="center"/>
              <w:rPr>
                <w:ins w:id="21" w:author="ERCOT" w:date="2025-11-07T11:52:00Z" w16du:dateUtc="2025-11-07T17:52:00Z"/>
                <w:color w:val="000000"/>
              </w:rPr>
            </w:pPr>
          </w:p>
          <w:p w14:paraId="23147EAF" w14:textId="77777777" w:rsidR="00C029A4" w:rsidRPr="00602C0F" w:rsidRDefault="00C029A4" w:rsidP="004B4992">
            <w:pPr>
              <w:ind w:left="720" w:hanging="720"/>
              <w:jc w:val="center"/>
              <w:rPr>
                <w:ins w:id="22" w:author="ERCOT" w:date="2025-11-07T11:52:00Z" w16du:dateUtc="2025-11-07T17:52:00Z"/>
                <w:color w:val="000000"/>
              </w:rPr>
            </w:pPr>
            <w:ins w:id="23" w:author="ERCOT" w:date="2025-11-07T11:52:00Z" w16du:dateUtc="2025-11-07T17:52:00Z">
              <w:r w:rsidRPr="00602C0F">
                <w:rPr>
                  <w:color w:val="000000"/>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644CBC0A" w14:textId="77777777" w:rsidR="00C029A4" w:rsidRPr="00602C0F" w:rsidRDefault="00C029A4" w:rsidP="004B4992">
            <w:pPr>
              <w:jc w:val="center"/>
              <w:rPr>
                <w:ins w:id="24" w:author="ERCOT" w:date="2025-11-07T11:52:00Z" w16du:dateUtc="2025-11-07T17:52:00Z"/>
                <w:color w:val="000000"/>
              </w:rPr>
            </w:pPr>
            <w:ins w:id="25" w:author="ERCOT" w:date="2025-11-07T11:52:00Z" w16du:dateUtc="2025-11-07T17:52:00Z">
              <w:r w:rsidRPr="00602C0F">
                <w:rPr>
                  <w:color w:val="000000"/>
                </w:rPr>
                <w:t>Minimum Ride-Through Time</w:t>
              </w:r>
            </w:ins>
          </w:p>
          <w:p w14:paraId="6ED6BBDF" w14:textId="77777777" w:rsidR="00C029A4" w:rsidRPr="00602C0F" w:rsidRDefault="00C029A4" w:rsidP="004B4992">
            <w:pPr>
              <w:jc w:val="center"/>
              <w:rPr>
                <w:ins w:id="26" w:author="ERCOT" w:date="2025-11-07T11:52:00Z" w16du:dateUtc="2025-11-07T17:52:00Z"/>
                <w:color w:val="000000"/>
              </w:rPr>
            </w:pPr>
            <w:ins w:id="27" w:author="ERCOT" w:date="2025-11-07T11:52:00Z" w16du:dateUtc="2025-11-07T17:52:00Z">
              <w:r w:rsidRPr="00602C0F">
                <w:rPr>
                  <w:color w:val="000000"/>
                </w:rPr>
                <w:t>(seconds)</w:t>
              </w:r>
            </w:ins>
          </w:p>
        </w:tc>
      </w:tr>
      <w:tr w:rsidR="00C029A4" w:rsidRPr="00D47768" w14:paraId="69E70AB3" w14:textId="77777777" w:rsidTr="004B4992">
        <w:trPr>
          <w:trHeight w:val="300"/>
          <w:jc w:val="center"/>
          <w:ins w:id="28" w:author="ERCOT" w:date="2025-11-07T11:52: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30B7B42" w14:textId="77777777" w:rsidR="00C029A4" w:rsidRPr="00602C0F" w:rsidRDefault="00C029A4" w:rsidP="004B4992">
            <w:pPr>
              <w:jc w:val="center"/>
              <w:rPr>
                <w:ins w:id="29" w:author="ERCOT" w:date="2025-11-07T11:52:00Z" w16du:dateUtc="2025-11-07T17:52:00Z"/>
                <w:color w:val="000000"/>
              </w:rPr>
            </w:pPr>
            <w:ins w:id="30" w:author="ERCOT" w:date="2025-11-07T11:52:00Z" w16du:dateUtc="2025-11-07T17:52:00Z">
              <w:r w:rsidRPr="00602C0F">
                <w:rPr>
                  <w:color w:val="000000"/>
                </w:rPr>
                <w:t>f &gt; 61.8</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1A848B77" w14:textId="77777777" w:rsidR="00C029A4" w:rsidRPr="00602C0F" w:rsidRDefault="00C029A4" w:rsidP="004B4992">
            <w:pPr>
              <w:jc w:val="center"/>
              <w:rPr>
                <w:ins w:id="31" w:author="ERCOT" w:date="2025-11-07T11:52:00Z" w16du:dateUtc="2025-11-07T17:52:00Z"/>
                <w:color w:val="000000"/>
              </w:rPr>
            </w:pPr>
            <w:ins w:id="32" w:author="ERCOT" w:date="2025-11-07T11:52:00Z" w16du:dateUtc="2025-11-07T17:52:00Z">
              <w:r w:rsidRPr="00602C0F">
                <w:rPr>
                  <w:color w:val="000000"/>
                </w:rPr>
                <w:t>May ride-through or trip</w:t>
              </w:r>
            </w:ins>
          </w:p>
        </w:tc>
      </w:tr>
      <w:tr w:rsidR="00C029A4" w:rsidRPr="00D47768" w14:paraId="3FD1523F" w14:textId="77777777" w:rsidTr="004B4992">
        <w:trPr>
          <w:trHeight w:val="300"/>
          <w:jc w:val="center"/>
          <w:ins w:id="33" w:author="ERCOT" w:date="2025-11-07T11:52: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F927740" w14:textId="77777777" w:rsidR="00C029A4" w:rsidRPr="00602C0F" w:rsidRDefault="00C029A4" w:rsidP="004B4992">
            <w:pPr>
              <w:jc w:val="center"/>
              <w:rPr>
                <w:ins w:id="34" w:author="ERCOT" w:date="2025-11-07T11:52:00Z" w16du:dateUtc="2025-11-07T17:52:00Z"/>
                <w:color w:val="000000"/>
              </w:rPr>
            </w:pPr>
            <w:ins w:id="35" w:author="ERCOT" w:date="2025-11-07T11:52:00Z" w16du:dateUtc="2025-11-07T17:52:00Z">
              <w:r w:rsidRPr="00602C0F">
                <w:rPr>
                  <w:color w:val="000000"/>
                </w:rPr>
                <w:t>61.2 &lt; f ≤ 61.8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0F5C69E" w14:textId="77777777" w:rsidR="00C029A4" w:rsidRPr="00602C0F" w:rsidRDefault="00C029A4" w:rsidP="004B4992">
            <w:pPr>
              <w:jc w:val="center"/>
              <w:rPr>
                <w:ins w:id="36" w:author="ERCOT" w:date="2025-11-07T11:52:00Z" w16du:dateUtc="2025-11-07T17:52:00Z"/>
                <w:color w:val="000000"/>
              </w:rPr>
            </w:pPr>
            <w:ins w:id="37" w:author="ERCOT" w:date="2025-11-07T11:52:00Z" w16du:dateUtc="2025-11-07T17:52:00Z">
              <w:r w:rsidRPr="00602C0F">
                <w:rPr>
                  <w:color w:val="000000"/>
                </w:rPr>
                <w:t>299</w:t>
              </w:r>
            </w:ins>
          </w:p>
        </w:tc>
      </w:tr>
      <w:tr w:rsidR="00C029A4" w:rsidRPr="00D47768" w14:paraId="31ECDF1A" w14:textId="77777777" w:rsidTr="004B4992">
        <w:trPr>
          <w:trHeight w:val="300"/>
          <w:jc w:val="center"/>
          <w:ins w:id="38" w:author="ERCOT" w:date="2025-11-07T11:52: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C4D133A" w14:textId="77777777" w:rsidR="00C029A4" w:rsidRPr="00602C0F" w:rsidRDefault="00C029A4" w:rsidP="004B4992">
            <w:pPr>
              <w:jc w:val="center"/>
              <w:rPr>
                <w:ins w:id="39" w:author="ERCOT" w:date="2025-11-07T11:52:00Z" w16du:dateUtc="2025-11-07T17:52:00Z"/>
                <w:color w:val="000000"/>
              </w:rPr>
            </w:pPr>
            <w:ins w:id="40" w:author="ERCOT" w:date="2025-11-07T11:52:00Z" w16du:dateUtc="2025-11-07T17:52:00Z">
              <w:r w:rsidRPr="00602C0F">
                <w:rPr>
                  <w:color w:val="000000"/>
                </w:rPr>
                <w:t>58.8 ≤ f ≤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3E777D5" w14:textId="77777777" w:rsidR="00C029A4" w:rsidRPr="00602C0F" w:rsidRDefault="00C029A4" w:rsidP="004B4992">
            <w:pPr>
              <w:jc w:val="center"/>
              <w:rPr>
                <w:ins w:id="41" w:author="ERCOT" w:date="2025-11-07T11:52:00Z" w16du:dateUtc="2025-11-07T17:52:00Z"/>
                <w:color w:val="000000"/>
              </w:rPr>
            </w:pPr>
            <w:ins w:id="42" w:author="ERCOT" w:date="2025-11-07T11:52:00Z" w16du:dateUtc="2025-11-07T17:52:00Z">
              <w:r w:rsidRPr="00602C0F">
                <w:rPr>
                  <w:color w:val="000000"/>
                </w:rPr>
                <w:t>continuous</w:t>
              </w:r>
            </w:ins>
          </w:p>
        </w:tc>
      </w:tr>
      <w:tr w:rsidR="00C029A4" w:rsidRPr="00D47768" w14:paraId="145F8313" w14:textId="77777777" w:rsidTr="004B4992">
        <w:trPr>
          <w:trHeight w:val="300"/>
          <w:jc w:val="center"/>
          <w:ins w:id="43" w:author="ERCOT" w:date="2025-11-07T11:52: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737AF2D" w14:textId="77777777" w:rsidR="00C029A4" w:rsidRPr="00602C0F" w:rsidRDefault="00C029A4" w:rsidP="004B4992">
            <w:pPr>
              <w:jc w:val="center"/>
              <w:rPr>
                <w:ins w:id="44" w:author="ERCOT" w:date="2025-11-07T11:52:00Z" w16du:dateUtc="2025-11-07T17:52:00Z"/>
                <w:color w:val="000000"/>
              </w:rPr>
            </w:pPr>
            <w:ins w:id="45" w:author="ERCOT" w:date="2025-11-07T11:52:00Z" w16du:dateUtc="2025-11-07T17:52:00Z">
              <w:r w:rsidRPr="00602C0F">
                <w:rPr>
                  <w:color w:val="000000"/>
                </w:rPr>
                <w:t>57.0 ≤ f &lt; 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E483D2B" w14:textId="77777777" w:rsidR="00C029A4" w:rsidRPr="00602C0F" w:rsidRDefault="00C029A4" w:rsidP="004B4992">
            <w:pPr>
              <w:jc w:val="center"/>
              <w:rPr>
                <w:ins w:id="46" w:author="ERCOT" w:date="2025-11-07T11:52:00Z" w16du:dateUtc="2025-11-07T17:52:00Z"/>
                <w:color w:val="000000"/>
              </w:rPr>
            </w:pPr>
            <w:ins w:id="47" w:author="ERCOT" w:date="2025-11-07T11:52:00Z" w16du:dateUtc="2025-11-07T17:52:00Z">
              <w:r w:rsidRPr="00602C0F">
                <w:rPr>
                  <w:color w:val="000000"/>
                </w:rPr>
                <w:t>299</w:t>
              </w:r>
            </w:ins>
          </w:p>
        </w:tc>
      </w:tr>
      <w:tr w:rsidR="00C029A4" w:rsidRPr="00D47768" w14:paraId="5769C971" w14:textId="77777777" w:rsidTr="004B4992">
        <w:trPr>
          <w:trHeight w:val="300"/>
          <w:jc w:val="center"/>
          <w:ins w:id="48" w:author="ERCOT" w:date="2025-11-07T11:52: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2F342B52" w14:textId="77777777" w:rsidR="00C029A4" w:rsidRPr="00602C0F" w:rsidRDefault="00C029A4" w:rsidP="004B4992">
            <w:pPr>
              <w:jc w:val="center"/>
              <w:rPr>
                <w:ins w:id="49" w:author="ERCOT" w:date="2025-11-07T11:52:00Z" w16du:dateUtc="2025-11-07T17:52:00Z"/>
                <w:color w:val="000000"/>
              </w:rPr>
            </w:pPr>
            <w:ins w:id="50" w:author="ERCOT" w:date="2025-11-07T11:52:00Z" w16du:dateUtc="2025-11-07T17:52:00Z">
              <w:r w:rsidRPr="00602C0F">
                <w:rPr>
                  <w:color w:val="000000"/>
                </w:rPr>
                <w:t>f &lt; 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7F6EC433" w14:textId="77777777" w:rsidR="00C029A4" w:rsidRPr="00602C0F" w:rsidRDefault="00C029A4" w:rsidP="004B4992">
            <w:pPr>
              <w:jc w:val="center"/>
              <w:rPr>
                <w:ins w:id="51" w:author="ERCOT" w:date="2025-11-07T11:52:00Z" w16du:dateUtc="2025-11-07T17:52:00Z"/>
                <w:color w:val="000000"/>
              </w:rPr>
            </w:pPr>
            <w:ins w:id="52" w:author="ERCOT" w:date="2025-11-07T11:52:00Z" w16du:dateUtc="2025-11-07T17:52:00Z">
              <w:r w:rsidRPr="00602C0F">
                <w:rPr>
                  <w:color w:val="000000"/>
                </w:rPr>
                <w:t>May ride-through or trip</w:t>
              </w:r>
            </w:ins>
          </w:p>
        </w:tc>
      </w:tr>
    </w:tbl>
    <w:p w14:paraId="1061EA11" w14:textId="77777777" w:rsidR="00C029A4" w:rsidRPr="00D116A1" w:rsidRDefault="00C029A4" w:rsidP="00C029A4">
      <w:pPr>
        <w:spacing w:after="240"/>
        <w:ind w:left="720" w:hanging="720"/>
        <w:jc w:val="center"/>
        <w:rPr>
          <w:ins w:id="53" w:author="ERCOT" w:date="2025-11-07T11:52:00Z" w16du:dateUtc="2025-11-07T17:52:00Z"/>
          <w:b/>
          <w:bCs/>
          <w:iCs/>
          <w:szCs w:val="20"/>
        </w:rPr>
      </w:pPr>
    </w:p>
    <w:p w14:paraId="175D44E0" w14:textId="77777777" w:rsidR="00C029A4" w:rsidRDefault="00C029A4" w:rsidP="00C029A4">
      <w:pPr>
        <w:spacing w:before="240" w:after="240"/>
        <w:ind w:left="720" w:hanging="720"/>
        <w:rPr>
          <w:ins w:id="54" w:author="ERCOT" w:date="2025-11-07T11:52:00Z" w16du:dateUtc="2025-11-07T17:52:00Z"/>
          <w:iCs/>
          <w:szCs w:val="20"/>
        </w:rPr>
      </w:pPr>
      <w:ins w:id="55" w:author="ERCOT" w:date="2025-11-07T11:52:00Z" w16du:dateUtc="2025-11-07T17:52:00Z">
        <w:r w:rsidRPr="00D47768">
          <w:rPr>
            <w:iCs/>
            <w:szCs w:val="20"/>
          </w:rPr>
          <w:t>(</w:t>
        </w:r>
        <w:r>
          <w:rPr>
            <w:iCs/>
            <w:szCs w:val="20"/>
          </w:rPr>
          <w:t>3</w:t>
        </w:r>
        <w:r w:rsidRPr="00D47768">
          <w:rPr>
            <w:iCs/>
            <w:szCs w:val="20"/>
          </w:rPr>
          <w:t>)</w:t>
        </w:r>
        <w:r w:rsidRPr="00D47768">
          <w:rPr>
            <w:iCs/>
            <w:szCs w:val="20"/>
          </w:rPr>
          <w:tab/>
          <w:t>Nothing in paragraph (</w:t>
        </w:r>
        <w:r>
          <w:rPr>
            <w:iCs/>
            <w:szCs w:val="20"/>
          </w:rPr>
          <w:t>2</w:t>
        </w:r>
        <w:r w:rsidRPr="00D47768">
          <w:rPr>
            <w:iCs/>
            <w:szCs w:val="20"/>
          </w:rPr>
          <w:t>)</w:t>
        </w:r>
        <w:r>
          <w:rPr>
            <w:iCs/>
            <w:szCs w:val="20"/>
          </w:rPr>
          <w:t xml:space="preserve"> above</w:t>
        </w:r>
        <w:r w:rsidRPr="00D47768">
          <w:rPr>
            <w:iCs/>
            <w:szCs w:val="20"/>
          </w:rPr>
          <w:t xml:space="preserve"> shall </w:t>
        </w:r>
        <w:r>
          <w:rPr>
            <w:iCs/>
            <w:szCs w:val="20"/>
          </w:rPr>
          <w:t xml:space="preserve">be interpreted to </w:t>
        </w:r>
        <w:r w:rsidRPr="00D47768">
          <w:rPr>
            <w:iCs/>
            <w:szCs w:val="20"/>
          </w:rPr>
          <w:t xml:space="preserve">require </w:t>
        </w:r>
        <w:r>
          <w:rPr>
            <w:iCs/>
            <w:szCs w:val="20"/>
          </w:rPr>
          <w:t xml:space="preserve">an LEL </w:t>
        </w:r>
        <w:r w:rsidRPr="00D47768">
          <w:rPr>
            <w:iCs/>
            <w:szCs w:val="20"/>
          </w:rPr>
          <w:t xml:space="preserve">to trip </w:t>
        </w:r>
        <w:r>
          <w:rPr>
            <w:iCs/>
            <w:szCs w:val="20"/>
          </w:rPr>
          <w:t xml:space="preserve">or transfer load to backup generation </w:t>
        </w:r>
        <w:r w:rsidRPr="00D47768">
          <w:rPr>
            <w:iCs/>
            <w:szCs w:val="20"/>
          </w:rPr>
          <w:t xml:space="preserve">for </w:t>
        </w:r>
        <w:r>
          <w:rPr>
            <w:iCs/>
            <w:szCs w:val="20"/>
          </w:rPr>
          <w:t>frequency</w:t>
        </w:r>
        <w:r w:rsidRPr="00D47768">
          <w:rPr>
            <w:iCs/>
            <w:szCs w:val="20"/>
          </w:rPr>
          <w:t xml:space="preserv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 </w:t>
        </w:r>
      </w:ins>
    </w:p>
    <w:p w14:paraId="70280FC7" w14:textId="77777777" w:rsidR="00C029A4" w:rsidRDefault="00C029A4" w:rsidP="00C029A4">
      <w:pPr>
        <w:keepNext/>
        <w:tabs>
          <w:tab w:val="left" w:pos="720"/>
        </w:tabs>
        <w:spacing w:before="240" w:after="240"/>
        <w:ind w:left="720" w:hanging="720"/>
        <w:outlineLvl w:val="1"/>
        <w:rPr>
          <w:ins w:id="56" w:author="ERCOT" w:date="2025-11-07T11:52:00Z" w16du:dateUtc="2025-11-07T17:52:00Z"/>
        </w:rPr>
      </w:pPr>
      <w:ins w:id="57" w:author="ERCOT" w:date="2025-11-07T11:52:00Z" w16du:dateUtc="2025-11-07T17:52:00Z">
        <w:r>
          <w:t>(4)</w:t>
        </w:r>
        <w:r>
          <w:tab/>
          <w:t xml:space="preserve">If an LEL is consuming electric current from the grid at the time of the frequency disturbance, </w:t>
        </w:r>
        <w:r w:rsidRPr="000C2C94">
          <w:t xml:space="preserve">the LEL shall continue to consume electric current from the grid during </w:t>
        </w:r>
        <w:r>
          <w:t>frequency deviations</w:t>
        </w:r>
        <w:r w:rsidRPr="000C2C94">
          <w:t xml:space="preserve"> requiring ride-through</w:t>
        </w:r>
        <w:r>
          <w:t>.  In addition, an LEL should continue to consume active power within 10% of the pre-disturbance level during frequency deviations requiring ride-through.</w:t>
        </w:r>
      </w:ins>
    </w:p>
    <w:p w14:paraId="4BF22D4B" w14:textId="77777777" w:rsidR="00C029A4" w:rsidRPr="00FF0E5C" w:rsidRDefault="00C029A4" w:rsidP="00C029A4">
      <w:pPr>
        <w:keepNext/>
        <w:spacing w:before="240" w:after="240"/>
        <w:ind w:left="720" w:hanging="720"/>
        <w:rPr>
          <w:ins w:id="58" w:author="ERCOT" w:date="2025-11-07T11:52:00Z" w16du:dateUtc="2025-11-07T17:52:00Z"/>
          <w:rStyle w:val="eop"/>
          <w:color w:val="000000"/>
        </w:rPr>
      </w:pPr>
      <w:ins w:id="59" w:author="ERCOT" w:date="2025-11-07T11:52:00Z" w16du:dateUtc="2025-11-07T17:52:00Z">
        <w:r>
          <w:t>(5)</w:t>
        </w:r>
        <w:r>
          <w:tab/>
          <w:t>If protection systems are installed and activated to trip the LEL, they shall enable the LEL to ride-through frequency conditions beyond those defined in paragraph (2) above to the maximum level the equipment allows, unless the protection systems are set to respond to an UFLS event or Ancillary Service obligation.</w:t>
        </w:r>
      </w:ins>
    </w:p>
    <w:p w14:paraId="24C07495" w14:textId="77777777" w:rsidR="00C029A4" w:rsidRPr="00FF0E5C" w:rsidRDefault="00C029A4" w:rsidP="00C029A4">
      <w:pPr>
        <w:keepNext/>
        <w:spacing w:before="240" w:after="240"/>
        <w:ind w:left="720" w:hanging="720"/>
        <w:rPr>
          <w:ins w:id="60" w:author="ERCOT" w:date="2025-11-07T11:52:00Z" w16du:dateUtc="2025-11-07T17:52:00Z"/>
          <w:rStyle w:val="eop"/>
          <w:color w:val="000000"/>
        </w:rPr>
      </w:pPr>
      <w:ins w:id="61" w:author="ERCOT" w:date="2025-11-07T11:52:00Z" w16du:dateUtc="2025-11-07T17:52:00Z">
        <w:r>
          <w:t>(6)</w:t>
        </w:r>
        <w:r>
          <w:tab/>
          <w:t xml:space="preserve">If frequency protection schemes are installed and activated to trip an LEL, they shall use filtered quantities or add sufficient time delays to prevent misoperations while providing </w:t>
        </w:r>
        <w:r>
          <w:lastRenderedPageBreak/>
          <w:t>the desired equipment protection.  Protection schemes shall not trip an LEL based on an instantaneous frequency measurement.</w:t>
        </w:r>
      </w:ins>
    </w:p>
    <w:p w14:paraId="064545E9" w14:textId="52E77C75" w:rsidR="00C029A4" w:rsidRDefault="00C029A4" w:rsidP="00C029A4">
      <w:pPr>
        <w:keepNext/>
        <w:spacing w:before="240" w:after="240"/>
        <w:ind w:left="720" w:hanging="720"/>
        <w:rPr>
          <w:ins w:id="62" w:author="ERCOT" w:date="2025-11-07T11:52:00Z" w16du:dateUtc="2025-11-07T17:52:00Z"/>
          <w:rStyle w:val="eop"/>
          <w:color w:val="000000"/>
        </w:rPr>
      </w:pPr>
      <w:ins w:id="63" w:author="ERCOT" w:date="2025-11-07T11:52:00Z" w16du:dateUtc="2025-11-07T17:52:00Z">
        <w:r w:rsidRPr="00FF0E5C">
          <w:rPr>
            <w:rStyle w:val="eop"/>
            <w:color w:val="000000"/>
          </w:rPr>
          <w:t>(7)</w:t>
        </w:r>
        <w:r>
          <w:tab/>
        </w:r>
        <w:r w:rsidRPr="00FF0E5C">
          <w:rPr>
            <w:rStyle w:val="eop"/>
            <w:color w:val="000000"/>
          </w:rPr>
          <w:t xml:space="preserve">If </w:t>
        </w:r>
        <w:r>
          <w:rPr>
            <w:rStyle w:val="eop"/>
            <w:color w:val="000000"/>
          </w:rPr>
          <w:t xml:space="preserve">ERCOT determines that </w:t>
        </w:r>
        <w:r w:rsidRPr="00FF0E5C">
          <w:rPr>
            <w:rStyle w:val="eop"/>
            <w:color w:val="000000"/>
          </w:rPr>
          <w:t>a</w:t>
        </w:r>
        <w:r>
          <w:rPr>
            <w:rStyle w:val="eop"/>
            <w:color w:val="000000"/>
          </w:rPr>
          <w:t>n</w:t>
        </w:r>
        <w:r w:rsidRPr="00FF0E5C">
          <w:rPr>
            <w:rStyle w:val="eop"/>
            <w:color w:val="000000"/>
          </w:rPr>
          <w:t xml:space="preserve"> L</w:t>
        </w:r>
        <w:r>
          <w:rPr>
            <w:rStyle w:val="eop"/>
            <w:color w:val="000000"/>
          </w:rPr>
          <w:t>EL</w:t>
        </w:r>
        <w:r w:rsidRPr="00FF0E5C">
          <w:rPr>
            <w:rStyle w:val="eop"/>
            <w:color w:val="000000"/>
          </w:rPr>
          <w:t xml:space="preserve"> </w:t>
        </w:r>
        <w:r>
          <w:rPr>
            <w:rStyle w:val="eop"/>
            <w:color w:val="000000"/>
          </w:rPr>
          <w:t xml:space="preserve">has </w:t>
        </w:r>
        <w:r w:rsidRPr="00FF0E5C">
          <w:rPr>
            <w:rStyle w:val="eop"/>
            <w:color w:val="000000"/>
          </w:rPr>
          <w:t>fail</w:t>
        </w:r>
        <w:r>
          <w:rPr>
            <w:rStyle w:val="eop"/>
            <w:color w:val="000000"/>
          </w:rPr>
          <w:t>ed</w:t>
        </w:r>
        <w:r w:rsidRPr="00FF0E5C">
          <w:rPr>
            <w:rStyle w:val="eop"/>
            <w:color w:val="000000"/>
          </w:rPr>
          <w:t xml:space="preserve"> to ride</w:t>
        </w:r>
        <w:r>
          <w:rPr>
            <w:rStyle w:val="eop"/>
            <w:color w:val="000000"/>
          </w:rPr>
          <w:t xml:space="preserve"> </w:t>
        </w:r>
        <w:r w:rsidRPr="00FF0E5C">
          <w:rPr>
            <w:rStyle w:val="eop"/>
            <w:color w:val="000000"/>
          </w:rPr>
          <w:t xml:space="preserve">through a frequency </w:t>
        </w:r>
        <w:r>
          <w:rPr>
            <w:rStyle w:val="eop"/>
            <w:color w:val="000000"/>
          </w:rPr>
          <w:t xml:space="preserve">disturbance </w:t>
        </w:r>
        <w:r w:rsidRPr="00FF0E5C">
          <w:rPr>
            <w:rStyle w:val="eop"/>
            <w:color w:val="000000"/>
          </w:rPr>
          <w:t xml:space="preserve">in accordance with any requirement in </w:t>
        </w:r>
      </w:ins>
      <w:ins w:id="64" w:author="ERCOT" w:date="2025-11-13T18:30:00Z" w16du:dateUtc="2025-11-14T00:30:00Z">
        <w:r w:rsidR="00BD6AF3">
          <w:rPr>
            <w:rStyle w:val="eop"/>
            <w:color w:val="000000"/>
          </w:rPr>
          <w:t xml:space="preserve">this </w:t>
        </w:r>
      </w:ins>
      <w:ins w:id="65" w:author="ERCOT" w:date="2025-11-07T11:52:00Z" w16du:dateUtc="2025-11-07T17:52:00Z">
        <w:r w:rsidRPr="00FF0E5C">
          <w:rPr>
            <w:rStyle w:val="eop"/>
            <w:color w:val="000000"/>
          </w:rPr>
          <w:t>Section 2.6.4</w:t>
        </w:r>
      </w:ins>
      <w:ins w:id="66" w:author="ERCOT" w:date="2025-11-13T18:30:00Z" w16du:dateUtc="2025-11-14T00:30:00Z">
        <w:r w:rsidR="00BD6AF3">
          <w:rPr>
            <w:rStyle w:val="eop"/>
            <w:color w:val="000000"/>
          </w:rPr>
          <w:t>:</w:t>
        </w:r>
      </w:ins>
    </w:p>
    <w:p w14:paraId="2A979D97" w14:textId="77777777" w:rsidR="00C029A4" w:rsidRDefault="00C029A4" w:rsidP="00C029A4">
      <w:pPr>
        <w:keepNext/>
        <w:spacing w:before="240" w:after="240"/>
        <w:ind w:left="1440" w:hanging="720"/>
        <w:rPr>
          <w:ins w:id="67" w:author="ERCOT" w:date="2025-11-07T11:52:00Z" w16du:dateUtc="2025-11-07T17:52:00Z"/>
          <w:rStyle w:val="eop"/>
          <w:color w:val="000000"/>
        </w:rPr>
      </w:pPr>
      <w:ins w:id="68" w:author="ERCOT" w:date="2025-11-07T11:52:00Z" w16du:dateUtc="2025-11-07T17:52:00Z">
        <w:r>
          <w:rPr>
            <w:rStyle w:val="eop"/>
            <w:color w:val="000000"/>
          </w:rPr>
          <w:t>(a)</w:t>
        </w:r>
        <w:r>
          <w:rPr>
            <w:rStyle w:val="eop"/>
            <w:color w:val="000000"/>
          </w:rPr>
          <w:tab/>
          <w:t xml:space="preserve">The </w:t>
        </w:r>
        <w:r w:rsidRPr="00FF0E5C">
          <w:rPr>
            <w:rStyle w:val="eop"/>
            <w:color w:val="000000"/>
          </w:rPr>
          <w:t>interconnecting T</w:t>
        </w:r>
        <w:r>
          <w:rPr>
            <w:rStyle w:val="eop"/>
            <w:color w:val="000000"/>
          </w:rPr>
          <w:t>D</w:t>
        </w:r>
        <w:r w:rsidRPr="00FF0E5C">
          <w:rPr>
            <w:rStyle w:val="eop"/>
            <w:color w:val="000000"/>
          </w:rPr>
          <w:t xml:space="preserve">SP shall </w:t>
        </w:r>
        <w:r>
          <w:rPr>
            <w:rStyle w:val="eop"/>
            <w:color w:val="000000"/>
          </w:rPr>
          <w:t>provide available information to ERCOT to assist with ERCOT’s event analysis;</w:t>
        </w:r>
      </w:ins>
    </w:p>
    <w:p w14:paraId="29E5A360" w14:textId="77777777" w:rsidR="00607273" w:rsidRDefault="00607273" w:rsidP="00607273">
      <w:pPr>
        <w:keepNext/>
        <w:spacing w:before="240" w:after="240"/>
        <w:ind w:left="1440" w:hanging="720"/>
        <w:rPr>
          <w:ins w:id="69" w:author="ERCOT" w:date="2025-11-13T18:23:00Z" w16du:dateUtc="2025-11-14T00:23:00Z"/>
          <w:rStyle w:val="eop"/>
          <w:color w:val="000000"/>
        </w:rPr>
      </w:pPr>
      <w:ins w:id="70" w:author="ERCOT" w:date="2025-11-13T18:23:00Z" w16du:dateUtc="2025-11-14T00:23:00Z">
        <w:r>
          <w:rPr>
            <w:rStyle w:val="eop"/>
            <w:color w:val="000000"/>
          </w:rPr>
          <w:t>(b)</w:t>
        </w:r>
        <w:r>
          <w:rPr>
            <w:rStyle w:val="eop"/>
            <w:color w:val="000000"/>
          </w:rPr>
          <w:tab/>
          <w:t>The Customer representing the LEL shall:</w:t>
        </w:r>
      </w:ins>
    </w:p>
    <w:p w14:paraId="69B95CA2" w14:textId="77777777" w:rsidR="00607273" w:rsidRDefault="00607273" w:rsidP="00607273">
      <w:pPr>
        <w:keepNext/>
        <w:spacing w:before="240" w:after="240"/>
        <w:ind w:left="2160" w:hanging="720"/>
        <w:rPr>
          <w:ins w:id="71" w:author="ERCOT" w:date="2025-11-13T18:23:00Z" w16du:dateUtc="2025-11-14T00:23:00Z"/>
          <w:rStyle w:val="eop"/>
          <w:color w:val="000000"/>
        </w:rPr>
      </w:pPr>
      <w:ins w:id="72" w:author="ERCOT" w:date="2025-11-13T18:23:00Z" w16du:dateUtc="2025-11-14T00:23:00Z">
        <w:r>
          <w:rPr>
            <w:rStyle w:val="eop"/>
            <w:color w:val="000000"/>
          </w:rPr>
          <w:t>(i)</w:t>
        </w:r>
        <w:r>
          <w:rPr>
            <w:rStyle w:val="eop"/>
            <w:color w:val="000000"/>
          </w:rPr>
          <w:tab/>
          <w:t>Investigate and determine the root cause of the frequency ride-through failure and report the results of the investigation to ERCOT within 90 days of ERCOT’s request;</w:t>
        </w:r>
      </w:ins>
    </w:p>
    <w:p w14:paraId="0723ACFD" w14:textId="77777777" w:rsidR="00607273" w:rsidRDefault="00607273" w:rsidP="00607273">
      <w:pPr>
        <w:keepNext/>
        <w:spacing w:before="240" w:after="240"/>
        <w:ind w:left="2160" w:hanging="720"/>
        <w:rPr>
          <w:ins w:id="73" w:author="ERCOT" w:date="2025-11-13T18:23:00Z" w16du:dateUtc="2025-11-14T00:23:00Z"/>
          <w:rStyle w:val="eop"/>
          <w:color w:val="000000"/>
        </w:rPr>
      </w:pPr>
      <w:ins w:id="74" w:author="ERCOT" w:date="2025-11-13T18:23:00Z" w16du:dateUtc="2025-11-14T00:23:00Z">
        <w:r>
          <w:rPr>
            <w:rStyle w:val="eop"/>
            <w:color w:val="000000"/>
          </w:rPr>
          <w:t>(ii)</w:t>
        </w:r>
        <w:r>
          <w:rPr>
            <w:rStyle w:val="eop"/>
            <w:color w:val="000000"/>
          </w:rPr>
          <w:tab/>
          <w:t>Develop a plan to ensure the LEL can meet the applicable ride-through performance requirements and submit the plan to ERCOT within 90 days of completion of (i) above; and</w:t>
        </w:r>
      </w:ins>
    </w:p>
    <w:p w14:paraId="7EB01C3B" w14:textId="77777777" w:rsidR="00607273" w:rsidRDefault="00607273" w:rsidP="00607273">
      <w:pPr>
        <w:keepNext/>
        <w:spacing w:before="240" w:after="240"/>
        <w:ind w:left="2160" w:hanging="720"/>
        <w:rPr>
          <w:ins w:id="75" w:author="ERCOT" w:date="2025-11-13T18:23:00Z" w16du:dateUtc="2025-11-14T00:23:00Z"/>
          <w:rStyle w:val="eop"/>
          <w:color w:val="000000"/>
        </w:rPr>
      </w:pPr>
      <w:ins w:id="76" w:author="ERCOT" w:date="2025-11-13T18:23:00Z" w16du:dateUtc="2025-11-14T00:23:00Z">
        <w:r>
          <w:rPr>
            <w:rStyle w:val="eop"/>
            <w:color w:val="000000"/>
          </w:rPr>
          <w:t>(iii)</w:t>
        </w:r>
        <w:r>
          <w:rPr>
            <w:rStyle w:val="eop"/>
            <w:color w:val="000000"/>
          </w:rPr>
          <w:tab/>
          <w:t>Implement the plan upon ERCOT approval within 180 days of (ii) above unless ERCOT approves a longer timeline.</w:t>
        </w:r>
      </w:ins>
    </w:p>
    <w:p w14:paraId="68FCB0AB" w14:textId="51FA30D5" w:rsidR="00C029A4" w:rsidRPr="00FF0E5C" w:rsidRDefault="00607273" w:rsidP="00607273">
      <w:pPr>
        <w:keepNext/>
        <w:spacing w:before="240" w:after="240"/>
        <w:ind w:left="1440" w:hanging="720"/>
        <w:rPr>
          <w:ins w:id="77" w:author="ERCOT" w:date="2025-11-07T11:52:00Z" w16du:dateUtc="2025-11-07T17:52:00Z"/>
          <w:rStyle w:val="eop"/>
          <w:color w:val="000000"/>
        </w:rPr>
      </w:pPr>
      <w:ins w:id="78" w:author="ERCOT" w:date="2025-11-13T18:23:00Z" w16du:dateUtc="2025-11-14T00:23:00Z">
        <w:r w:rsidRPr="00FF0E5C">
          <w:rPr>
            <w:rStyle w:val="eop"/>
            <w:color w:val="000000"/>
          </w:rPr>
          <w:t>(</w:t>
        </w:r>
        <w:r>
          <w:rPr>
            <w:rStyle w:val="eop"/>
            <w:color w:val="000000"/>
          </w:rPr>
          <w:t>c</w:t>
        </w:r>
        <w:r w:rsidRPr="00FF0E5C">
          <w:rPr>
            <w:rStyle w:val="eop"/>
            <w:color w:val="000000"/>
          </w:rPr>
          <w:t>)</w:t>
        </w:r>
        <w:r w:rsidRPr="00E602A0">
          <w:rPr>
            <w:rStyle w:val="eop"/>
            <w:color w:val="000000"/>
          </w:rPr>
          <w:tab/>
        </w:r>
        <w:r>
          <w:rPr>
            <w:rStyle w:val="eop"/>
            <w:color w:val="000000"/>
          </w:rPr>
          <w:t xml:space="preserve">Notwithstanding the requirements of </w:t>
        </w:r>
      </w:ins>
      <w:ins w:id="79" w:author="ERCOT" w:date="2025-11-13T18:30:00Z" w16du:dateUtc="2025-11-14T00:30:00Z">
        <w:r w:rsidR="00BD6AF3">
          <w:rPr>
            <w:rStyle w:val="eop"/>
            <w:color w:val="000000"/>
          </w:rPr>
          <w:t>p</w:t>
        </w:r>
      </w:ins>
      <w:ins w:id="80" w:author="ERCOT" w:date="2025-11-13T18:23:00Z" w16du:dateUtc="2025-11-14T00:23:00Z">
        <w:r>
          <w:rPr>
            <w:rStyle w:val="eop"/>
            <w:color w:val="000000"/>
          </w:rPr>
          <w:t>aragraph (b)</w:t>
        </w:r>
      </w:ins>
      <w:ins w:id="81" w:author="ERCOT" w:date="2025-11-13T18:31:00Z" w16du:dateUtc="2025-11-14T00:31:00Z">
        <w:r w:rsidR="00BD6AF3">
          <w:rPr>
            <w:rStyle w:val="eop"/>
            <w:color w:val="000000"/>
          </w:rPr>
          <w:t xml:space="preserve"> above</w:t>
        </w:r>
      </w:ins>
      <w:ins w:id="82" w:author="ERCOT" w:date="2025-11-13T18:23:00Z" w16du:dateUtc="2025-11-14T00:23:00Z">
        <w:r>
          <w:rPr>
            <w:rStyle w:val="eop"/>
            <w:color w:val="000000"/>
          </w:rPr>
          <w:t>, i</w:t>
        </w:r>
        <w:r w:rsidRPr="00E602A0">
          <w:rPr>
            <w:rStyle w:val="eop"/>
            <w:color w:val="000000"/>
          </w:rPr>
          <w:t>f ERCOT determines th</w:t>
        </w:r>
        <w:r>
          <w:rPr>
            <w:rStyle w:val="eop"/>
            <w:color w:val="000000"/>
          </w:rPr>
          <w:t xml:space="preserve">at the operation of an LEL following a failure to comply with the requirements of this Section 2.6.4 </w:t>
        </w:r>
        <w:r w:rsidRPr="00E602A0">
          <w:rPr>
            <w:rStyle w:val="eop"/>
            <w:color w:val="000000"/>
          </w:rPr>
          <w:t xml:space="preserve">poses an imminent risk to local or system reliability, </w:t>
        </w:r>
        <w:r>
          <w:rPr>
            <w:rStyle w:val="eop"/>
            <w:color w:val="000000"/>
          </w:rPr>
          <w:t>ERCOT may require the LEL to disconnect from the ERCOT System and remain disconnected until the Customer representing the LEL has demonstrated to ERCOT’s satisfaction that the LEL can comply with the ride-through performance requirements of this Section.</w:t>
        </w:r>
      </w:ins>
    </w:p>
    <w:p w14:paraId="41128E00" w14:textId="77777777" w:rsidR="00C029A4" w:rsidRPr="00D47768" w:rsidRDefault="00C029A4" w:rsidP="00C029A4">
      <w:pPr>
        <w:keepNext/>
        <w:tabs>
          <w:tab w:val="left" w:pos="720"/>
        </w:tabs>
        <w:spacing w:before="240" w:after="240"/>
        <w:outlineLvl w:val="1"/>
        <w:rPr>
          <w:ins w:id="83" w:author="ERCOT" w:date="2025-11-07T11:52:00Z" w16du:dateUtc="2025-11-07T17:52:00Z"/>
          <w:b/>
          <w:szCs w:val="20"/>
        </w:rPr>
      </w:pPr>
      <w:ins w:id="84" w:author="ERCOT" w:date="2025-11-07T11:52:00Z" w16du:dateUtc="2025-11-07T17:52:00Z">
        <w:r w:rsidRPr="00D47768">
          <w:rPr>
            <w:b/>
            <w:szCs w:val="20"/>
          </w:rPr>
          <w:t>2.1</w:t>
        </w:r>
        <w:r>
          <w:rPr>
            <w:b/>
            <w:szCs w:val="20"/>
          </w:rPr>
          <w:t>4</w:t>
        </w:r>
        <w:r w:rsidRPr="00D47768">
          <w:rPr>
            <w:b/>
            <w:szCs w:val="20"/>
          </w:rPr>
          <w:tab/>
          <w:t xml:space="preserve">Voltage Ride-Through Requirements for </w:t>
        </w:r>
        <w:r>
          <w:rPr>
            <w:b/>
            <w:szCs w:val="20"/>
          </w:rPr>
          <w:t>Large Electronic Loads</w:t>
        </w:r>
      </w:ins>
    </w:p>
    <w:p w14:paraId="7FDE75D4" w14:textId="18ACAC16" w:rsidR="00C029A4" w:rsidRDefault="00C029A4" w:rsidP="00C029A4">
      <w:pPr>
        <w:spacing w:after="240"/>
        <w:ind w:left="720" w:hanging="720"/>
        <w:rPr>
          <w:ins w:id="85" w:author="ERCOT" w:date="2025-11-07T11:52:00Z" w16du:dateUtc="2025-11-07T17:52:00Z"/>
        </w:rPr>
      </w:pPr>
      <w:ins w:id="86" w:author="ERCOT" w:date="2025-11-07T11:52:00Z" w16du:dateUtc="2025-11-07T17:52:00Z">
        <w:r>
          <w:t>(1)</w:t>
        </w:r>
        <w:r>
          <w:tab/>
        </w:r>
      </w:ins>
      <w:ins w:id="87" w:author="ERCOT" w:date="2025-11-13T18:23:00Z" w16du:dateUtc="2025-11-14T00:23:00Z">
        <w:r w:rsidR="00607273">
          <w:t>A Customer that proposes to interconnect or maintains an interconnection of a Large Electronic Load (LEL) with the ERCOT System shall ensure the LEL complies with the voltage ride-through requirements of this section, unless:</w:t>
        </w:r>
      </w:ins>
    </w:p>
    <w:p w14:paraId="145B526F" w14:textId="77777777" w:rsidR="00C029A4" w:rsidRDefault="00C029A4" w:rsidP="00C029A4">
      <w:pPr>
        <w:spacing w:after="240"/>
        <w:ind w:left="1440" w:hanging="720"/>
        <w:rPr>
          <w:ins w:id="88" w:author="ERCOT" w:date="2025-11-07T11:52:00Z" w16du:dateUtc="2025-11-07T17:52:00Z"/>
        </w:rPr>
      </w:pPr>
      <w:ins w:id="89" w:author="ERCOT" w:date="2025-11-07T11:52:00Z" w16du:dateUtc="2025-11-07T17:52:00Z">
        <w:r>
          <w:t>(a)</w:t>
        </w:r>
        <w:r>
          <w:tab/>
          <w:t>The LEL received approval to energize from ERCOT on or before November 14, 2025; or</w:t>
        </w:r>
      </w:ins>
    </w:p>
    <w:p w14:paraId="0E762F17" w14:textId="77777777" w:rsidR="00C029A4" w:rsidRDefault="00C029A4" w:rsidP="00C029A4">
      <w:pPr>
        <w:spacing w:after="240"/>
        <w:ind w:left="1440" w:hanging="720"/>
        <w:rPr>
          <w:ins w:id="90" w:author="ERCOT" w:date="2025-11-07T11:52:00Z" w16du:dateUtc="2025-11-07T17:52:00Z"/>
        </w:rPr>
      </w:pPr>
      <w:ins w:id="91" w:author="ERCOT" w:date="2025-11-07T11:52:00Z" w16du:dateUtc="2025-11-07T17:52:00Z">
        <w:r>
          <w:t>(b)</w:t>
        </w:r>
        <w:r>
          <w:tab/>
          <w:t>The LEL satisfied the following requirements on or before November 14, 2025:</w:t>
        </w:r>
      </w:ins>
    </w:p>
    <w:p w14:paraId="66F932C3" w14:textId="77777777" w:rsidR="00C029A4" w:rsidRDefault="00C029A4" w:rsidP="00C029A4">
      <w:pPr>
        <w:spacing w:after="240"/>
        <w:ind w:left="2160" w:hanging="720"/>
        <w:rPr>
          <w:ins w:id="92" w:author="ERCOT" w:date="2025-11-07T11:52:00Z" w16du:dateUtc="2025-11-07T17:52:00Z"/>
        </w:rPr>
      </w:pPr>
      <w:ins w:id="93" w:author="ERCOT" w:date="2025-11-07T11:52:00Z" w16du:dateUtc="2025-11-07T17:52:00Z">
        <w:r>
          <w:t>(i)</w:t>
        </w:r>
        <w:r>
          <w:tab/>
          <w:t xml:space="preserve">Its Large Load Interconnection Study (LLIS) has been completed and results communicated in the manner contemplated by paragraph (6) of </w:t>
        </w:r>
        <w:r w:rsidRPr="00E602A0">
          <w:t>Planning Guide Section 9.4, LLIS Report and Follow-up</w:t>
        </w:r>
        <w:r w:rsidRPr="00331C15">
          <w:t>;</w:t>
        </w:r>
        <w:r>
          <w:t xml:space="preserve"> and</w:t>
        </w:r>
      </w:ins>
    </w:p>
    <w:p w14:paraId="011D3F88" w14:textId="77777777" w:rsidR="00C029A4" w:rsidRDefault="00C029A4" w:rsidP="00C029A4">
      <w:pPr>
        <w:spacing w:after="240"/>
        <w:ind w:left="2160" w:hanging="720"/>
        <w:rPr>
          <w:ins w:id="94" w:author="ERCOT" w:date="2025-11-07T11:52:00Z" w16du:dateUtc="2025-11-07T17:52:00Z"/>
        </w:rPr>
      </w:pPr>
      <w:ins w:id="95" w:author="ERCOT" w:date="2025-11-07T11:52:00Z" w16du:dateUtc="2025-11-07T17:52:00Z">
        <w:r>
          <w:t>(ii)</w:t>
        </w:r>
        <w:r>
          <w:tab/>
          <w:t xml:space="preserve">The interconnecting TDSP for the LEL has provided the confirmation or letter contemplated in </w:t>
        </w:r>
        <w:r w:rsidRPr="00E602A0">
          <w:t>Planning Guide Section 9.5, Interconnection Agreements and Responsibilities</w:t>
        </w:r>
        <w:r>
          <w:t>.</w:t>
        </w:r>
      </w:ins>
    </w:p>
    <w:p w14:paraId="5A1AEBF8" w14:textId="39423789" w:rsidR="00C029A4" w:rsidRDefault="00C029A4" w:rsidP="00C029A4">
      <w:pPr>
        <w:spacing w:after="240"/>
        <w:ind w:left="720" w:hanging="720"/>
        <w:rPr>
          <w:ins w:id="96" w:author="ERCOT" w:date="2025-11-07T11:52:00Z" w16du:dateUtc="2025-11-07T17:52:00Z"/>
          <w:iCs/>
          <w:szCs w:val="20"/>
        </w:rPr>
      </w:pPr>
      <w:ins w:id="97" w:author="ERCOT" w:date="2025-11-07T11:52:00Z" w16du:dateUtc="2025-11-07T17:52:00Z">
        <w:r w:rsidRPr="00D47768">
          <w:rPr>
            <w:iCs/>
            <w:szCs w:val="20"/>
          </w:rPr>
          <w:lastRenderedPageBreak/>
          <w:t>(</w:t>
        </w:r>
        <w:r>
          <w:rPr>
            <w:iCs/>
            <w:szCs w:val="20"/>
          </w:rPr>
          <w:t>2</w:t>
        </w:r>
        <w:r w:rsidRPr="00D47768">
          <w:rPr>
            <w:iCs/>
            <w:szCs w:val="20"/>
          </w:rPr>
          <w:t>)</w:t>
        </w:r>
        <w:r w:rsidRPr="00D47768">
          <w:rPr>
            <w:iCs/>
            <w:szCs w:val="20"/>
          </w:rPr>
          <w:tab/>
        </w:r>
        <w:r>
          <w:rPr>
            <w:iCs/>
            <w:szCs w:val="20"/>
          </w:rPr>
          <w:t xml:space="preserve">An </w:t>
        </w:r>
        <w:r>
          <w:t xml:space="preserve">LEL interconnecting with the ERCOT System </w:t>
        </w:r>
        <w:r>
          <w:rPr>
            <w:iCs/>
            <w:szCs w:val="20"/>
          </w:rPr>
          <w:t>shall</w:t>
        </w:r>
        <w:r w:rsidRPr="00DA7AB7">
          <w:rPr>
            <w:iCs/>
            <w:szCs w:val="20"/>
          </w:rPr>
          <w:t xml:space="preserve"> </w:t>
        </w:r>
        <w:r>
          <w:rPr>
            <w:iCs/>
            <w:szCs w:val="20"/>
          </w:rPr>
          <w:t xml:space="preserve">ride through the </w:t>
        </w:r>
        <w:r w:rsidRPr="00372E47">
          <w:rPr>
            <w:iCs/>
            <w:szCs w:val="20"/>
          </w:rPr>
          <w:t xml:space="preserve">root-mean-square </w:t>
        </w:r>
        <w:r>
          <w:rPr>
            <w:iCs/>
            <w:szCs w:val="20"/>
          </w:rPr>
          <w:t xml:space="preserve">positive sequence </w:t>
        </w:r>
        <w:r w:rsidRPr="00372E47">
          <w:rPr>
            <w:iCs/>
            <w:szCs w:val="20"/>
          </w:rPr>
          <w:t>voltage</w:t>
        </w:r>
        <w:r>
          <w:rPr>
            <w:iCs/>
            <w:szCs w:val="20"/>
          </w:rPr>
          <w:t xml:space="preserve"> conditions of the magnitude and duration specified in Table A below, as measured at the LEL’s Service Delivery Point, or if the LEL is co-located with a Generation Resource or Energy Storage Resource, at the Point of Interconnection Bus (POIB) of that Resource.</w:t>
        </w:r>
      </w:ins>
      <w:ins w:id="98" w:author="ERCOT" w:date="2025-11-13T18:31:00Z" w16du:dateUtc="2025-11-14T00:31:00Z">
        <w:r w:rsidR="00BD6AF3">
          <w:rPr>
            <w:iCs/>
            <w:szCs w:val="20"/>
          </w:rPr>
          <w:t xml:space="preserve"> </w:t>
        </w:r>
      </w:ins>
      <w:ins w:id="99" w:author="ERCOT" w:date="2025-11-07T11:52:00Z" w16du:dateUtc="2025-11-07T17:52:00Z">
        <w:r>
          <w:rPr>
            <w:iCs/>
            <w:szCs w:val="20"/>
          </w:rPr>
          <w:t xml:space="preserve"> An LEL shall remain connected to the Transmission Grid during voltage conditions requiring ride-through. </w:t>
        </w:r>
      </w:ins>
      <w:ins w:id="100" w:author="ERCOT" w:date="2025-11-13T18:31:00Z" w16du:dateUtc="2025-11-14T00:31:00Z">
        <w:r w:rsidR="00BD6AF3">
          <w:rPr>
            <w:iCs/>
            <w:szCs w:val="20"/>
          </w:rPr>
          <w:t xml:space="preserve"> </w:t>
        </w:r>
      </w:ins>
      <w:ins w:id="101" w:author="ERCOT" w:date="2025-11-07T11:52:00Z" w16du:dateUtc="2025-11-07T17:52:00Z">
        <w:r>
          <w:rPr>
            <w:iCs/>
            <w:szCs w:val="20"/>
          </w:rPr>
          <w:t>Additional LEL performance requirements for voltage conditions requiring ride-through are listed below.</w:t>
        </w:r>
      </w:ins>
    </w:p>
    <w:p w14:paraId="55DB5F56" w14:textId="77777777" w:rsidR="00C029A4" w:rsidRDefault="00C029A4" w:rsidP="00C029A4">
      <w:pPr>
        <w:spacing w:after="120"/>
        <w:ind w:left="720" w:hanging="720"/>
        <w:jc w:val="center"/>
        <w:rPr>
          <w:ins w:id="102" w:author="ERCOT" w:date="2025-11-07T11:52:00Z" w16du:dateUtc="2025-11-07T17:52:00Z"/>
          <w:iCs/>
          <w:szCs w:val="20"/>
        </w:rPr>
      </w:pPr>
      <w:ins w:id="103" w:author="ERCOT" w:date="2025-11-07T11:52:00Z" w16du:dateUtc="2025-11-07T17:52:00Z">
        <w:r>
          <w:rPr>
            <w:b/>
            <w:bCs/>
            <w:iCs/>
            <w:szCs w:val="20"/>
          </w:rPr>
          <w:t>Table A</w:t>
        </w:r>
      </w:ins>
    </w:p>
    <w:tbl>
      <w:tblPr>
        <w:tblStyle w:val="FormulaVariableTable"/>
        <w:tblW w:w="6934" w:type="dxa"/>
        <w:jc w:val="center"/>
        <w:tblInd w:w="0" w:type="dxa"/>
        <w:tblLook w:val="04A0" w:firstRow="1" w:lastRow="0" w:firstColumn="1" w:lastColumn="0" w:noHBand="0" w:noVBand="1"/>
      </w:tblPr>
      <w:tblGrid>
        <w:gridCol w:w="3263"/>
        <w:gridCol w:w="3671"/>
      </w:tblGrid>
      <w:tr w:rsidR="00C029A4" w:rsidRPr="00D47768" w14:paraId="46843C37" w14:textId="77777777" w:rsidTr="004B4992">
        <w:trPr>
          <w:cnfStyle w:val="100000000000" w:firstRow="1" w:lastRow="0" w:firstColumn="0" w:lastColumn="0" w:oddVBand="0" w:evenVBand="0" w:oddHBand="0" w:evenHBand="0" w:firstRowFirstColumn="0" w:firstRowLastColumn="0" w:lastRowFirstColumn="0" w:lastRowLastColumn="0"/>
          <w:trHeight w:val="600"/>
          <w:jc w:val="center"/>
          <w:ins w:id="104" w:author="ERCOT" w:date="2025-11-07T11:52:00Z"/>
        </w:trPr>
        <w:tc>
          <w:tcPr>
            <w:cnfStyle w:val="001000000000" w:firstRow="0" w:lastRow="0" w:firstColumn="1" w:lastColumn="0" w:oddVBand="0" w:evenVBand="0" w:oddHBand="0" w:evenHBand="0" w:firstRowFirstColumn="0" w:firstRowLastColumn="0" w:lastRowFirstColumn="0" w:lastRowLastColumn="0"/>
            <w:tcW w:w="0" w:type="dxa"/>
            <w:hideMark/>
          </w:tcPr>
          <w:p w14:paraId="5BE54E2B" w14:textId="77777777" w:rsidR="00C029A4" w:rsidRPr="00545D6C" w:rsidRDefault="00C029A4" w:rsidP="004B4992">
            <w:pPr>
              <w:jc w:val="center"/>
              <w:rPr>
                <w:ins w:id="105" w:author="ERCOT" w:date="2025-11-07T11:52:00Z" w16du:dateUtc="2025-11-07T17:52:00Z"/>
                <w:color w:val="000000"/>
              </w:rPr>
            </w:pPr>
            <w:ins w:id="106" w:author="ERCOT" w:date="2025-11-07T11:52:00Z" w16du:dateUtc="2025-11-07T17:52:00Z">
              <w:r w:rsidRPr="00545D6C">
                <w:rPr>
                  <w:color w:val="000000"/>
                </w:rPr>
                <w:t xml:space="preserve">Root-Mean-Square </w:t>
              </w:r>
              <w:r>
                <w:rPr>
                  <w:color w:val="000000"/>
                </w:rPr>
                <w:t xml:space="preserve">Positive Sequence </w:t>
              </w:r>
              <w:r w:rsidRPr="00545D6C">
                <w:rPr>
                  <w:color w:val="000000"/>
                </w:rPr>
                <w:t>Voltage</w:t>
              </w:r>
            </w:ins>
          </w:p>
          <w:p w14:paraId="06F49EFE" w14:textId="77777777" w:rsidR="00C029A4" w:rsidRPr="00545D6C" w:rsidRDefault="00C029A4" w:rsidP="004B4992">
            <w:pPr>
              <w:jc w:val="center"/>
              <w:rPr>
                <w:ins w:id="107" w:author="ERCOT" w:date="2025-11-07T11:52:00Z" w16du:dateUtc="2025-11-07T17:52:00Z"/>
                <w:color w:val="000000"/>
              </w:rPr>
            </w:pPr>
            <w:ins w:id="108" w:author="ERCOT" w:date="2025-11-07T11:52:00Z" w16du:dateUtc="2025-11-07T17:52:00Z">
              <w:r w:rsidRPr="00545D6C">
                <w:rPr>
                  <w:color w:val="000000"/>
                </w:rPr>
                <w:t>(p.u. of nominal)</w:t>
              </w:r>
            </w:ins>
          </w:p>
        </w:tc>
        <w:tc>
          <w:tcPr>
            <w:tcW w:w="0" w:type="dxa"/>
            <w:hideMark/>
          </w:tcPr>
          <w:p w14:paraId="718421CE" w14:textId="77777777" w:rsidR="00C029A4" w:rsidRPr="00545D6C" w:rsidRDefault="00C029A4" w:rsidP="004B4992">
            <w:pPr>
              <w:jc w:val="center"/>
              <w:cnfStyle w:val="100000000000" w:firstRow="1" w:lastRow="0" w:firstColumn="0" w:lastColumn="0" w:oddVBand="0" w:evenVBand="0" w:oddHBand="0" w:evenHBand="0" w:firstRowFirstColumn="0" w:firstRowLastColumn="0" w:lastRowFirstColumn="0" w:lastRowLastColumn="0"/>
              <w:rPr>
                <w:ins w:id="109" w:author="ERCOT" w:date="2025-11-07T11:52:00Z" w16du:dateUtc="2025-11-07T17:52:00Z"/>
                <w:color w:val="000000"/>
              </w:rPr>
            </w:pPr>
            <w:ins w:id="110" w:author="ERCOT" w:date="2025-11-07T11:52:00Z" w16du:dateUtc="2025-11-07T17:52:00Z">
              <w:r w:rsidRPr="00545D6C">
                <w:rPr>
                  <w:color w:val="000000"/>
                </w:rPr>
                <w:t>Minimum Ride-Through Time</w:t>
              </w:r>
            </w:ins>
          </w:p>
          <w:p w14:paraId="7511CA21" w14:textId="77777777" w:rsidR="00C029A4" w:rsidRPr="00545D6C" w:rsidRDefault="00C029A4" w:rsidP="004B4992">
            <w:pPr>
              <w:jc w:val="center"/>
              <w:cnfStyle w:val="100000000000" w:firstRow="1" w:lastRow="0" w:firstColumn="0" w:lastColumn="0" w:oddVBand="0" w:evenVBand="0" w:oddHBand="0" w:evenHBand="0" w:firstRowFirstColumn="0" w:firstRowLastColumn="0" w:lastRowFirstColumn="0" w:lastRowLastColumn="0"/>
              <w:rPr>
                <w:ins w:id="111" w:author="ERCOT" w:date="2025-11-07T11:52:00Z" w16du:dateUtc="2025-11-07T17:52:00Z"/>
                <w:color w:val="000000"/>
              </w:rPr>
            </w:pPr>
            <w:ins w:id="112" w:author="ERCOT" w:date="2025-11-07T11:52:00Z" w16du:dateUtc="2025-11-07T17:52:00Z">
              <w:r w:rsidRPr="00545D6C">
                <w:rPr>
                  <w:color w:val="000000"/>
                </w:rPr>
                <w:t>(seconds)</w:t>
              </w:r>
            </w:ins>
          </w:p>
        </w:tc>
      </w:tr>
      <w:tr w:rsidR="00C029A4" w:rsidRPr="00D47768" w14:paraId="17CE5191" w14:textId="77777777" w:rsidTr="004B4992">
        <w:trPr>
          <w:trHeight w:val="300"/>
          <w:jc w:val="center"/>
          <w:ins w:id="113" w:author="ERCOT" w:date="2025-11-07T11:52:00Z"/>
        </w:trPr>
        <w:tc>
          <w:tcPr>
            <w:cnfStyle w:val="001000000000" w:firstRow="0" w:lastRow="0" w:firstColumn="1" w:lastColumn="0" w:oddVBand="0" w:evenVBand="0" w:oddHBand="0" w:evenHBand="0" w:firstRowFirstColumn="0" w:firstRowLastColumn="0" w:lastRowFirstColumn="0" w:lastRowLastColumn="0"/>
            <w:tcW w:w="0" w:type="dxa"/>
            <w:noWrap/>
            <w:hideMark/>
          </w:tcPr>
          <w:p w14:paraId="5A06D6EE" w14:textId="77777777" w:rsidR="00C029A4" w:rsidRPr="00602C0F" w:rsidRDefault="00C029A4" w:rsidP="004B4992">
            <w:pPr>
              <w:jc w:val="center"/>
              <w:rPr>
                <w:ins w:id="114" w:author="ERCOT" w:date="2025-11-07T11:52:00Z" w16du:dateUtc="2025-11-07T17:52:00Z"/>
                <w:color w:val="000000"/>
              </w:rPr>
            </w:pPr>
            <w:ins w:id="115" w:author="ERCOT" w:date="2025-11-07T11:52:00Z" w16du:dateUtc="2025-11-07T17:52:00Z">
              <w:r w:rsidRPr="00602C0F">
                <w:rPr>
                  <w:color w:val="000000"/>
                </w:rPr>
                <w:t>V &gt; 1.20</w:t>
              </w:r>
            </w:ins>
          </w:p>
        </w:tc>
        <w:tc>
          <w:tcPr>
            <w:tcW w:w="0" w:type="dxa"/>
          </w:tcPr>
          <w:p w14:paraId="53705734" w14:textId="77777777" w:rsidR="00C029A4" w:rsidRPr="00602C0F" w:rsidRDefault="00C029A4" w:rsidP="004B4992">
            <w:pPr>
              <w:jc w:val="center"/>
              <w:cnfStyle w:val="000000000000" w:firstRow="0" w:lastRow="0" w:firstColumn="0" w:lastColumn="0" w:oddVBand="0" w:evenVBand="0" w:oddHBand="0" w:evenHBand="0" w:firstRowFirstColumn="0" w:firstRowLastColumn="0" w:lastRowFirstColumn="0" w:lastRowLastColumn="0"/>
              <w:rPr>
                <w:ins w:id="116" w:author="ERCOT" w:date="2025-11-07T11:52:00Z" w16du:dateUtc="2025-11-07T17:52:00Z"/>
                <w:color w:val="000000"/>
              </w:rPr>
            </w:pPr>
            <w:ins w:id="117" w:author="ERCOT" w:date="2025-11-07T11:52:00Z" w16du:dateUtc="2025-11-07T17:52:00Z">
              <w:r w:rsidRPr="00602C0F">
                <w:rPr>
                  <w:color w:val="000000"/>
                </w:rPr>
                <w:t>May ride-through or trip</w:t>
              </w:r>
            </w:ins>
          </w:p>
        </w:tc>
      </w:tr>
      <w:tr w:rsidR="00C029A4" w:rsidRPr="00D47768" w14:paraId="4B122283" w14:textId="77777777" w:rsidTr="004B4992">
        <w:trPr>
          <w:trHeight w:val="300"/>
          <w:jc w:val="center"/>
          <w:ins w:id="118" w:author="ERCOT" w:date="2025-11-07T11:52:00Z"/>
        </w:trPr>
        <w:tc>
          <w:tcPr>
            <w:cnfStyle w:val="001000000000" w:firstRow="0" w:lastRow="0" w:firstColumn="1" w:lastColumn="0" w:oddVBand="0" w:evenVBand="0" w:oddHBand="0" w:evenHBand="0" w:firstRowFirstColumn="0" w:firstRowLastColumn="0" w:lastRowFirstColumn="0" w:lastRowLastColumn="0"/>
            <w:tcW w:w="0" w:type="dxa"/>
            <w:noWrap/>
            <w:hideMark/>
          </w:tcPr>
          <w:p w14:paraId="611BDBD3" w14:textId="77777777" w:rsidR="00C029A4" w:rsidRPr="00602C0F" w:rsidRDefault="00C029A4" w:rsidP="004B4992">
            <w:pPr>
              <w:jc w:val="center"/>
              <w:rPr>
                <w:ins w:id="119" w:author="ERCOT" w:date="2025-11-07T11:52:00Z" w16du:dateUtc="2025-11-07T17:52:00Z"/>
                <w:color w:val="000000"/>
              </w:rPr>
            </w:pPr>
            <w:ins w:id="120" w:author="ERCOT" w:date="2025-11-07T11:52:00Z" w16du:dateUtc="2025-11-07T17:52:00Z">
              <w:r w:rsidRPr="00602C0F">
                <w:rPr>
                  <w:color w:val="000000"/>
                </w:rPr>
                <w:t>1.10 &lt; V ≤ 1.20</w:t>
              </w:r>
            </w:ins>
          </w:p>
        </w:tc>
        <w:tc>
          <w:tcPr>
            <w:tcW w:w="0" w:type="dxa"/>
            <w:hideMark/>
          </w:tcPr>
          <w:p w14:paraId="04CD17AE" w14:textId="77777777" w:rsidR="00C029A4" w:rsidRPr="00602C0F" w:rsidRDefault="00C029A4" w:rsidP="004B4992">
            <w:pPr>
              <w:jc w:val="center"/>
              <w:cnfStyle w:val="000000000000" w:firstRow="0" w:lastRow="0" w:firstColumn="0" w:lastColumn="0" w:oddVBand="0" w:evenVBand="0" w:oddHBand="0" w:evenHBand="0" w:firstRowFirstColumn="0" w:firstRowLastColumn="0" w:lastRowFirstColumn="0" w:lastRowLastColumn="0"/>
              <w:rPr>
                <w:ins w:id="121" w:author="ERCOT" w:date="2025-11-07T11:52:00Z" w16du:dateUtc="2025-11-07T17:52:00Z"/>
                <w:color w:val="000000"/>
              </w:rPr>
            </w:pPr>
            <w:ins w:id="122" w:author="ERCOT" w:date="2025-11-07T11:52:00Z" w16du:dateUtc="2025-11-07T17:52:00Z">
              <w:r w:rsidRPr="00602C0F">
                <w:rPr>
                  <w:color w:val="000000"/>
                </w:rPr>
                <w:t>2.0</w:t>
              </w:r>
            </w:ins>
          </w:p>
        </w:tc>
      </w:tr>
      <w:tr w:rsidR="00C029A4" w:rsidRPr="00D47768" w14:paraId="2030D645" w14:textId="77777777" w:rsidTr="004B4992">
        <w:trPr>
          <w:trHeight w:val="300"/>
          <w:jc w:val="center"/>
          <w:ins w:id="123" w:author="ERCOT" w:date="2025-11-07T11:52:00Z"/>
        </w:trPr>
        <w:tc>
          <w:tcPr>
            <w:cnfStyle w:val="001000000000" w:firstRow="0" w:lastRow="0" w:firstColumn="1" w:lastColumn="0" w:oddVBand="0" w:evenVBand="0" w:oddHBand="0" w:evenHBand="0" w:firstRowFirstColumn="0" w:firstRowLastColumn="0" w:lastRowFirstColumn="0" w:lastRowLastColumn="0"/>
            <w:tcW w:w="0" w:type="dxa"/>
            <w:noWrap/>
            <w:hideMark/>
          </w:tcPr>
          <w:p w14:paraId="11C2CD31" w14:textId="77777777" w:rsidR="00C029A4" w:rsidRPr="00602C0F" w:rsidRDefault="00C029A4" w:rsidP="004B4992">
            <w:pPr>
              <w:jc w:val="center"/>
              <w:rPr>
                <w:ins w:id="124" w:author="ERCOT" w:date="2025-11-07T11:52:00Z" w16du:dateUtc="2025-11-07T17:52:00Z"/>
                <w:color w:val="000000"/>
              </w:rPr>
            </w:pPr>
            <w:ins w:id="125" w:author="ERCOT" w:date="2025-11-07T11:52:00Z" w16du:dateUtc="2025-11-07T17:52:00Z">
              <w:r w:rsidRPr="00602C0F">
                <w:rPr>
                  <w:color w:val="000000"/>
                </w:rPr>
                <w:t>0.90 ≤ V ≤ 1.10</w:t>
              </w:r>
            </w:ins>
          </w:p>
        </w:tc>
        <w:tc>
          <w:tcPr>
            <w:tcW w:w="0" w:type="dxa"/>
            <w:hideMark/>
          </w:tcPr>
          <w:p w14:paraId="79467CDB" w14:textId="77777777" w:rsidR="00C029A4" w:rsidRPr="00602C0F" w:rsidRDefault="00C029A4" w:rsidP="004B4992">
            <w:pPr>
              <w:jc w:val="center"/>
              <w:cnfStyle w:val="000000000000" w:firstRow="0" w:lastRow="0" w:firstColumn="0" w:lastColumn="0" w:oddVBand="0" w:evenVBand="0" w:oddHBand="0" w:evenHBand="0" w:firstRowFirstColumn="0" w:firstRowLastColumn="0" w:lastRowFirstColumn="0" w:lastRowLastColumn="0"/>
              <w:rPr>
                <w:ins w:id="126" w:author="ERCOT" w:date="2025-11-07T11:52:00Z" w16du:dateUtc="2025-11-07T17:52:00Z"/>
                <w:color w:val="000000"/>
              </w:rPr>
            </w:pPr>
            <w:ins w:id="127" w:author="ERCOT" w:date="2025-11-07T11:52:00Z" w16du:dateUtc="2025-11-07T17:52:00Z">
              <w:r w:rsidRPr="00602C0F">
                <w:rPr>
                  <w:color w:val="000000"/>
                </w:rPr>
                <w:t>Continuous</w:t>
              </w:r>
            </w:ins>
          </w:p>
        </w:tc>
      </w:tr>
      <w:tr w:rsidR="00C029A4" w:rsidRPr="00D47768" w14:paraId="3491FE06" w14:textId="77777777" w:rsidTr="004B4992">
        <w:trPr>
          <w:trHeight w:val="300"/>
          <w:jc w:val="center"/>
          <w:ins w:id="128" w:author="ERCOT" w:date="2025-11-07T11:52:00Z"/>
        </w:trPr>
        <w:tc>
          <w:tcPr>
            <w:cnfStyle w:val="001000000000" w:firstRow="0" w:lastRow="0" w:firstColumn="1" w:lastColumn="0" w:oddVBand="0" w:evenVBand="0" w:oddHBand="0" w:evenHBand="0" w:firstRowFirstColumn="0" w:firstRowLastColumn="0" w:lastRowFirstColumn="0" w:lastRowLastColumn="0"/>
            <w:tcW w:w="0" w:type="dxa"/>
            <w:noWrap/>
          </w:tcPr>
          <w:p w14:paraId="0C98E086" w14:textId="77777777" w:rsidR="00C029A4" w:rsidRPr="00602C0F" w:rsidRDefault="00C029A4" w:rsidP="004B4992">
            <w:pPr>
              <w:jc w:val="center"/>
              <w:rPr>
                <w:ins w:id="129" w:author="ERCOT" w:date="2025-11-07T11:52:00Z" w16du:dateUtc="2025-11-07T17:52:00Z"/>
                <w:color w:val="000000"/>
              </w:rPr>
            </w:pPr>
            <w:ins w:id="130" w:author="ERCOT" w:date="2025-11-07T11:52:00Z" w16du:dateUtc="2025-11-07T17:52:00Z">
              <w:r w:rsidRPr="00602C0F">
                <w:rPr>
                  <w:color w:val="000000"/>
                </w:rPr>
                <w:t>0.80 ≤ V &lt; 0.90</w:t>
              </w:r>
            </w:ins>
          </w:p>
        </w:tc>
        <w:tc>
          <w:tcPr>
            <w:tcW w:w="0" w:type="dxa"/>
          </w:tcPr>
          <w:p w14:paraId="5FEA24C8" w14:textId="77777777" w:rsidR="00C029A4" w:rsidRPr="00602C0F" w:rsidRDefault="00C029A4" w:rsidP="004B4992">
            <w:pPr>
              <w:jc w:val="center"/>
              <w:cnfStyle w:val="000000000000" w:firstRow="0" w:lastRow="0" w:firstColumn="0" w:lastColumn="0" w:oddVBand="0" w:evenVBand="0" w:oddHBand="0" w:evenHBand="0" w:firstRowFirstColumn="0" w:firstRowLastColumn="0" w:lastRowFirstColumn="0" w:lastRowLastColumn="0"/>
              <w:rPr>
                <w:ins w:id="131" w:author="ERCOT" w:date="2025-11-07T11:52:00Z" w16du:dateUtc="2025-11-07T17:52:00Z"/>
                <w:color w:val="000000"/>
              </w:rPr>
            </w:pPr>
            <w:ins w:id="132" w:author="ERCOT" w:date="2025-11-07T11:52:00Z" w16du:dateUtc="2025-11-07T17:52:00Z">
              <w:r w:rsidRPr="00602C0F">
                <w:rPr>
                  <w:color w:val="000000"/>
                </w:rPr>
                <w:t>2.0</w:t>
              </w:r>
            </w:ins>
          </w:p>
        </w:tc>
      </w:tr>
      <w:tr w:rsidR="00C029A4" w:rsidRPr="00D47768" w14:paraId="536153C0" w14:textId="77777777" w:rsidTr="004B4992">
        <w:trPr>
          <w:trHeight w:val="300"/>
          <w:jc w:val="center"/>
          <w:ins w:id="133" w:author="ERCOT" w:date="2025-11-07T11:52:00Z"/>
        </w:trPr>
        <w:tc>
          <w:tcPr>
            <w:cnfStyle w:val="001000000000" w:firstRow="0" w:lastRow="0" w:firstColumn="1" w:lastColumn="0" w:oddVBand="0" w:evenVBand="0" w:oddHBand="0" w:evenHBand="0" w:firstRowFirstColumn="0" w:firstRowLastColumn="0" w:lastRowFirstColumn="0" w:lastRowLastColumn="0"/>
            <w:tcW w:w="0" w:type="dxa"/>
            <w:noWrap/>
          </w:tcPr>
          <w:p w14:paraId="5FCAFF33" w14:textId="77777777" w:rsidR="00C029A4" w:rsidRPr="00602C0F" w:rsidRDefault="00C029A4" w:rsidP="004B4992">
            <w:pPr>
              <w:jc w:val="center"/>
              <w:rPr>
                <w:ins w:id="134" w:author="ERCOT" w:date="2025-11-07T11:52:00Z" w16du:dateUtc="2025-11-07T17:52:00Z"/>
                <w:color w:val="000000"/>
              </w:rPr>
            </w:pPr>
            <w:ins w:id="135" w:author="ERCOT" w:date="2025-11-07T11:52:00Z" w16du:dateUtc="2025-11-07T17:52:00Z">
              <w:r w:rsidRPr="00602C0F">
                <w:rPr>
                  <w:color w:val="000000"/>
                </w:rPr>
                <w:t>0.50 ≤ V &lt; 0.80</w:t>
              </w:r>
            </w:ins>
          </w:p>
        </w:tc>
        <w:tc>
          <w:tcPr>
            <w:tcW w:w="0" w:type="dxa"/>
          </w:tcPr>
          <w:p w14:paraId="09AD2B43" w14:textId="77777777" w:rsidR="00C029A4" w:rsidRPr="00602C0F" w:rsidRDefault="00C029A4" w:rsidP="004B4992">
            <w:pPr>
              <w:jc w:val="center"/>
              <w:cnfStyle w:val="000000000000" w:firstRow="0" w:lastRow="0" w:firstColumn="0" w:lastColumn="0" w:oddVBand="0" w:evenVBand="0" w:oddHBand="0" w:evenHBand="0" w:firstRowFirstColumn="0" w:firstRowLastColumn="0" w:lastRowFirstColumn="0" w:lastRowLastColumn="0"/>
              <w:rPr>
                <w:ins w:id="136" w:author="ERCOT" w:date="2025-11-07T11:52:00Z" w16du:dateUtc="2025-11-07T17:52:00Z"/>
                <w:color w:val="000000"/>
              </w:rPr>
            </w:pPr>
            <w:ins w:id="137" w:author="ERCOT" w:date="2025-11-07T11:52:00Z" w16du:dateUtc="2025-11-07T17:52:00Z">
              <w:r w:rsidRPr="00602C0F">
                <w:rPr>
                  <w:color w:val="000000"/>
                </w:rPr>
                <w:t>0.5</w:t>
              </w:r>
            </w:ins>
          </w:p>
        </w:tc>
      </w:tr>
      <w:tr w:rsidR="00C029A4" w:rsidRPr="00D47768" w14:paraId="44C86B26" w14:textId="77777777" w:rsidTr="004B4992">
        <w:trPr>
          <w:trHeight w:val="300"/>
          <w:jc w:val="center"/>
          <w:ins w:id="138" w:author="ERCOT" w:date="2025-11-07T11:52:00Z"/>
        </w:trPr>
        <w:tc>
          <w:tcPr>
            <w:cnfStyle w:val="001000000000" w:firstRow="0" w:lastRow="0" w:firstColumn="1" w:lastColumn="0" w:oddVBand="0" w:evenVBand="0" w:oddHBand="0" w:evenHBand="0" w:firstRowFirstColumn="0" w:firstRowLastColumn="0" w:lastRowFirstColumn="0" w:lastRowLastColumn="0"/>
            <w:tcW w:w="0" w:type="dxa"/>
            <w:noWrap/>
          </w:tcPr>
          <w:p w14:paraId="57D6BF3F" w14:textId="77777777" w:rsidR="00C029A4" w:rsidRPr="00602C0F" w:rsidRDefault="00C029A4" w:rsidP="004B4992">
            <w:pPr>
              <w:jc w:val="center"/>
              <w:rPr>
                <w:ins w:id="139" w:author="ERCOT" w:date="2025-11-07T11:52:00Z" w16du:dateUtc="2025-11-07T17:52:00Z"/>
                <w:color w:val="000000"/>
              </w:rPr>
            </w:pPr>
            <w:ins w:id="140" w:author="ERCOT" w:date="2025-11-07T11:52:00Z" w16du:dateUtc="2025-11-07T17:52:00Z">
              <w:r w:rsidRPr="00602C0F">
                <w:rPr>
                  <w:color w:val="000000"/>
                </w:rPr>
                <w:t>0.</w:t>
              </w:r>
              <w:r>
                <w:rPr>
                  <w:color w:val="000000"/>
                </w:rPr>
                <w:t>2</w:t>
              </w:r>
              <w:r w:rsidRPr="00602C0F">
                <w:rPr>
                  <w:color w:val="000000"/>
                </w:rPr>
                <w:t>0 ≤ V &lt; 0.</w:t>
              </w:r>
              <w:r>
                <w:rPr>
                  <w:color w:val="000000"/>
                </w:rPr>
                <w:t>5</w:t>
              </w:r>
              <w:r w:rsidRPr="00602C0F">
                <w:rPr>
                  <w:color w:val="000000"/>
                </w:rPr>
                <w:t>0</w:t>
              </w:r>
            </w:ins>
          </w:p>
        </w:tc>
        <w:tc>
          <w:tcPr>
            <w:tcW w:w="0" w:type="dxa"/>
          </w:tcPr>
          <w:p w14:paraId="6473AD33" w14:textId="77777777" w:rsidR="00C029A4" w:rsidRPr="00602C0F" w:rsidRDefault="00C029A4" w:rsidP="004B4992">
            <w:pPr>
              <w:jc w:val="center"/>
              <w:cnfStyle w:val="000000000000" w:firstRow="0" w:lastRow="0" w:firstColumn="0" w:lastColumn="0" w:oddVBand="0" w:evenVBand="0" w:oddHBand="0" w:evenHBand="0" w:firstRowFirstColumn="0" w:firstRowLastColumn="0" w:lastRowFirstColumn="0" w:lastRowLastColumn="0"/>
              <w:rPr>
                <w:ins w:id="141" w:author="ERCOT" w:date="2025-11-07T11:52:00Z" w16du:dateUtc="2025-11-07T17:52:00Z"/>
                <w:color w:val="000000"/>
              </w:rPr>
            </w:pPr>
            <w:ins w:id="142" w:author="ERCOT" w:date="2025-11-07T11:52:00Z" w16du:dateUtc="2025-11-07T17:52:00Z">
              <w:r w:rsidRPr="00602C0F">
                <w:rPr>
                  <w:color w:val="000000"/>
                </w:rPr>
                <w:t>0.</w:t>
              </w:r>
              <w:r>
                <w:rPr>
                  <w:color w:val="000000"/>
                </w:rPr>
                <w:t>25</w:t>
              </w:r>
            </w:ins>
          </w:p>
        </w:tc>
      </w:tr>
      <w:tr w:rsidR="00C029A4" w:rsidRPr="00D47768" w14:paraId="038515F8" w14:textId="77777777" w:rsidTr="004B4992">
        <w:trPr>
          <w:trHeight w:val="300"/>
          <w:jc w:val="center"/>
          <w:ins w:id="143" w:author="ERCOT" w:date="2025-11-07T11:52:00Z"/>
        </w:trPr>
        <w:tc>
          <w:tcPr>
            <w:cnfStyle w:val="001000000000" w:firstRow="0" w:lastRow="0" w:firstColumn="1" w:lastColumn="0" w:oddVBand="0" w:evenVBand="0" w:oddHBand="0" w:evenHBand="0" w:firstRowFirstColumn="0" w:firstRowLastColumn="0" w:lastRowFirstColumn="0" w:lastRowLastColumn="0"/>
            <w:tcW w:w="0" w:type="dxa"/>
            <w:noWrap/>
          </w:tcPr>
          <w:p w14:paraId="57C360AD" w14:textId="77777777" w:rsidR="00C029A4" w:rsidRPr="00602C0F" w:rsidRDefault="00C029A4" w:rsidP="004B4992">
            <w:pPr>
              <w:jc w:val="center"/>
              <w:rPr>
                <w:ins w:id="144" w:author="ERCOT" w:date="2025-11-07T11:52:00Z" w16du:dateUtc="2025-11-07T17:52:00Z"/>
                <w:color w:val="000000"/>
              </w:rPr>
            </w:pPr>
            <w:ins w:id="145" w:author="ERCOT" w:date="2025-11-07T11:52:00Z" w16du:dateUtc="2025-11-07T17:52:00Z">
              <w:r>
                <w:rPr>
                  <w:color w:val="000000"/>
                </w:rPr>
                <w:t>V &lt; 0.20</w:t>
              </w:r>
            </w:ins>
          </w:p>
        </w:tc>
        <w:tc>
          <w:tcPr>
            <w:tcW w:w="0" w:type="dxa"/>
          </w:tcPr>
          <w:p w14:paraId="7D60BECF" w14:textId="77777777" w:rsidR="00C029A4" w:rsidRPr="00602C0F" w:rsidRDefault="00C029A4" w:rsidP="004B4992">
            <w:pPr>
              <w:jc w:val="center"/>
              <w:cnfStyle w:val="000000000000" w:firstRow="0" w:lastRow="0" w:firstColumn="0" w:lastColumn="0" w:oddVBand="0" w:evenVBand="0" w:oddHBand="0" w:evenHBand="0" w:firstRowFirstColumn="0" w:firstRowLastColumn="0" w:lastRowFirstColumn="0" w:lastRowLastColumn="0"/>
              <w:rPr>
                <w:ins w:id="146" w:author="ERCOT" w:date="2025-11-07T11:52:00Z" w16du:dateUtc="2025-11-07T17:52:00Z"/>
                <w:color w:val="000000"/>
              </w:rPr>
            </w:pPr>
            <w:ins w:id="147" w:author="ERCOT" w:date="2025-11-07T11:52:00Z" w16du:dateUtc="2025-11-07T17:52:00Z">
              <w:r>
                <w:rPr>
                  <w:color w:val="000000"/>
                </w:rPr>
                <w:t>0.15</w:t>
              </w:r>
            </w:ins>
          </w:p>
        </w:tc>
      </w:tr>
    </w:tbl>
    <w:p w14:paraId="23A88DDB" w14:textId="77777777" w:rsidR="00C029A4" w:rsidRDefault="00C029A4" w:rsidP="00C029A4">
      <w:pPr>
        <w:spacing w:after="240"/>
        <w:ind w:left="720" w:hanging="720"/>
        <w:rPr>
          <w:ins w:id="148" w:author="ERCOT" w:date="2025-11-07T11:52:00Z" w16du:dateUtc="2025-11-07T17:52:00Z"/>
          <w:iCs/>
        </w:rPr>
      </w:pPr>
    </w:p>
    <w:p w14:paraId="1456DE55" w14:textId="77777777" w:rsidR="00C029A4" w:rsidRDefault="00C029A4" w:rsidP="00C029A4">
      <w:pPr>
        <w:pStyle w:val="ListParagraph"/>
        <w:numPr>
          <w:ilvl w:val="0"/>
          <w:numId w:val="21"/>
        </w:numPr>
        <w:spacing w:before="240" w:after="240"/>
        <w:rPr>
          <w:ins w:id="149" w:author="ERCOT" w:date="2025-11-07T11:52:00Z" w16du:dateUtc="2025-11-07T17:52:00Z"/>
        </w:rPr>
      </w:pPr>
      <w:ins w:id="150" w:author="ERCOT" w:date="2025-11-07T11:52:00Z" w16du:dateUtc="2025-11-07T17:52:00Z">
        <w:r>
          <w:t>When voltage at the Service Delivery Point or, if the LEL co-located with a Generation Resource or Energy Storage Resource, at the POIB, remains within the continuous operating range in Table A during a disturbance or exceeds 1.1 per unit and remains below 1.2 per unit for less than 2 seconds for an overvoltage condition, the LEL shall continue consuming active power from the grid at the pre-disturbance level during the disturbance.</w:t>
        </w:r>
      </w:ins>
    </w:p>
    <w:p w14:paraId="639C1933" w14:textId="77777777" w:rsidR="00C029A4" w:rsidRDefault="00C029A4" w:rsidP="00C029A4">
      <w:pPr>
        <w:pStyle w:val="ListParagraph"/>
        <w:spacing w:before="240" w:after="240"/>
        <w:ind w:left="1440"/>
        <w:rPr>
          <w:ins w:id="151" w:author="ERCOT" w:date="2025-11-07T11:52:00Z" w16du:dateUtc="2025-11-07T17:52:00Z"/>
        </w:rPr>
      </w:pPr>
    </w:p>
    <w:p w14:paraId="767FADD0" w14:textId="77777777" w:rsidR="00C029A4" w:rsidRDefault="00C029A4" w:rsidP="00C029A4">
      <w:pPr>
        <w:pStyle w:val="ListParagraph"/>
        <w:numPr>
          <w:ilvl w:val="0"/>
          <w:numId w:val="21"/>
        </w:numPr>
        <w:spacing w:before="240" w:after="240"/>
        <w:rPr>
          <w:ins w:id="152" w:author="ERCOT" w:date="2025-11-07T11:52:00Z" w16du:dateUtc="2025-11-07T17:52:00Z"/>
        </w:rPr>
      </w:pPr>
      <w:ins w:id="153" w:author="ERCOT" w:date="2025-11-07T11:52:00Z" w16du:dateUtc="2025-11-07T17:52:00Z">
        <w:r>
          <w:t>When voltage at the Service Delivery Point or POIB falls below 0.9 per unit but remains above 0.8 per unit and then returns to above 0.9 per unit within 2 seconds, the LEL shall continue consuming active power from the grid during the low voltage condition. In such cases, the LEL may reduce its active power consumption proportional to the voltage drop but shall return to 90% of its pre-disturbance consumption level from the grid within one second of voltage at the Service Delivery Point or POIB returning to above 0.9 per unit.</w:t>
        </w:r>
      </w:ins>
    </w:p>
    <w:p w14:paraId="1B3C012C" w14:textId="77777777" w:rsidR="00C029A4" w:rsidRDefault="00C029A4" w:rsidP="00C029A4">
      <w:pPr>
        <w:pStyle w:val="ListParagraph"/>
        <w:spacing w:before="240" w:after="240"/>
        <w:ind w:left="1440"/>
        <w:rPr>
          <w:ins w:id="154" w:author="ERCOT" w:date="2025-11-07T11:52:00Z" w16du:dateUtc="2025-11-07T17:52:00Z"/>
          <w:iCs/>
          <w:szCs w:val="20"/>
        </w:rPr>
      </w:pPr>
    </w:p>
    <w:p w14:paraId="6805AB28" w14:textId="77777777" w:rsidR="00C029A4" w:rsidRDefault="00C029A4" w:rsidP="00C029A4">
      <w:pPr>
        <w:pStyle w:val="ListParagraph"/>
        <w:numPr>
          <w:ilvl w:val="0"/>
          <w:numId w:val="21"/>
        </w:numPr>
        <w:spacing w:before="240" w:after="240"/>
        <w:rPr>
          <w:ins w:id="155" w:author="ERCOT" w:date="2025-11-07T11:52:00Z" w16du:dateUtc="2025-11-07T17:52:00Z"/>
        </w:rPr>
      </w:pPr>
      <w:ins w:id="156" w:author="ERCOT" w:date="2025-11-07T11:52:00Z" w16du:dateUtc="2025-11-07T17:52:00Z">
        <w:r>
          <w:t>For any voltage condition at the Service Delivery Point or POIB that an LEL is required to ride-through and involves a voltage condition below 0.8 per unit, the LEL may decrease active power consumption from the grid but shall return to at least 90% of its pre-disturbance consumption level from the grid within one second of voltage at the Service Delivery Point or POIB returning to above 0.90 per unit. Additional performance requirements for the allowable reduction of consumption in active power when voltage drops below 0.8 per unit are defined as follows:</w:t>
        </w:r>
      </w:ins>
    </w:p>
    <w:p w14:paraId="3C8403E2" w14:textId="77777777" w:rsidR="00C029A4" w:rsidRPr="002E2A32" w:rsidRDefault="00C029A4" w:rsidP="00C029A4">
      <w:pPr>
        <w:pStyle w:val="ListParagraph"/>
        <w:rPr>
          <w:ins w:id="157" w:author="ERCOT" w:date="2025-11-07T11:52:00Z" w16du:dateUtc="2025-11-07T17:52:00Z"/>
          <w:iCs/>
          <w:szCs w:val="20"/>
        </w:rPr>
      </w:pPr>
    </w:p>
    <w:p w14:paraId="2F95D396" w14:textId="320BAD36" w:rsidR="00C029A4" w:rsidRDefault="00C029A4" w:rsidP="00C029A4">
      <w:pPr>
        <w:pStyle w:val="ListParagraph"/>
        <w:numPr>
          <w:ilvl w:val="0"/>
          <w:numId w:val="22"/>
        </w:numPr>
        <w:spacing w:before="240" w:after="240"/>
        <w:rPr>
          <w:ins w:id="158" w:author="ERCOT" w:date="2025-11-07T11:52:00Z" w16du:dateUtc="2025-11-07T17:52:00Z"/>
        </w:rPr>
      </w:pPr>
      <w:ins w:id="159" w:author="ERCOT" w:date="2025-11-07T11:52:00Z" w16du:dateUtc="2025-11-07T17:52:00Z">
        <w:r>
          <w:lastRenderedPageBreak/>
          <w:t xml:space="preserve">For any LEL that  satisfies the requirements in </w:t>
        </w:r>
      </w:ins>
      <w:ins w:id="160" w:author="ERCOT" w:date="2025-11-13T18:24:00Z" w16du:dateUtc="2025-11-14T00:24:00Z">
        <w:r w:rsidR="00607273">
          <w:t xml:space="preserve">paragraph </w:t>
        </w:r>
      </w:ins>
      <w:ins w:id="161" w:author="ERCOT" w:date="2025-11-07T11:52:00Z" w16du:dateUtc="2025-11-07T17:52:00Z">
        <w:r>
          <w:t>(1)(b)</w:t>
        </w:r>
      </w:ins>
      <w:ins w:id="162" w:author="ERCOT" w:date="2025-11-13T18:24:00Z" w16du:dateUtc="2025-11-14T00:24:00Z">
        <w:r w:rsidR="00607273">
          <w:t xml:space="preserve"> above</w:t>
        </w:r>
      </w:ins>
      <w:ins w:id="163" w:author="ERCOT" w:date="2025-11-07T11:52:00Z" w16du:dateUtc="2025-11-07T17:52:00Z">
        <w:r>
          <w:t xml:space="preserve"> after </w:t>
        </w:r>
        <w:r w:rsidRPr="00C77315">
          <w:t>November 1</w:t>
        </w:r>
        <w:r>
          <w:t>4</w:t>
        </w:r>
        <w:r w:rsidRPr="00C77315">
          <w:t>, 2025 but on or before January 1, 2028</w:t>
        </w:r>
        <w:r>
          <w:t xml:space="preserve">, if the LEL needs to temporarily reduce active power consumption from the grid to allow the facility to ride through the voltage disturbance in accordance with the performance requirements defined in paragraph (c) above, that reduction in active power shall be proportional to the voltage drop for any voltage between 0.8 and 0.5 per unit at the Service Delivery Point or POIB, if capable. </w:t>
        </w:r>
      </w:ins>
      <w:ins w:id="164" w:author="ERCOT" w:date="2025-11-13T18:24:00Z" w16du:dateUtc="2025-11-14T00:24:00Z">
        <w:r w:rsidR="00607273">
          <w:t xml:space="preserve"> </w:t>
        </w:r>
      </w:ins>
      <w:ins w:id="165" w:author="ERCOT" w:date="2025-11-07T11:52:00Z" w16du:dateUtc="2025-11-07T17:52:00Z">
        <w:r>
          <w:t>The LEL may reduce active power consumption as much as needed for voltage drops below 0.5 per unit.</w:t>
        </w:r>
      </w:ins>
      <w:ins w:id="166" w:author="ERCOT" w:date="2025-11-13T18:24:00Z" w16du:dateUtc="2025-11-14T00:24:00Z">
        <w:r w:rsidR="00607273">
          <w:t xml:space="preserve"> </w:t>
        </w:r>
      </w:ins>
      <w:ins w:id="167" w:author="ERCOT" w:date="2025-11-07T11:52:00Z" w16du:dateUtc="2025-11-07T17:52:00Z">
        <w:r>
          <w:t xml:space="preserve"> If the LEL equipment is not capable of the performance described above, then the LEL may reduce active power consumption as much as necessary to remain connected to the grid but shall return to pre-disturbance consumption as defined in paragraph (c)</w:t>
        </w:r>
      </w:ins>
      <w:ins w:id="168" w:author="ERCOT" w:date="2025-11-13T18:24:00Z" w16du:dateUtc="2025-11-14T00:24:00Z">
        <w:r w:rsidR="00607273">
          <w:t xml:space="preserve"> above</w:t>
        </w:r>
      </w:ins>
      <w:ins w:id="169" w:author="ERCOT" w:date="2025-11-07T11:52:00Z" w16du:dateUtc="2025-11-07T17:52:00Z">
        <w:r>
          <w:t>.</w:t>
        </w:r>
      </w:ins>
    </w:p>
    <w:p w14:paraId="21E2FD35" w14:textId="77777777" w:rsidR="00C029A4" w:rsidRDefault="00C029A4" w:rsidP="00C029A4">
      <w:pPr>
        <w:pStyle w:val="ListParagraph"/>
        <w:spacing w:before="240" w:after="240"/>
        <w:ind w:left="2160"/>
        <w:rPr>
          <w:ins w:id="170" w:author="ERCOT" w:date="2025-11-07T11:52:00Z" w16du:dateUtc="2025-11-07T17:52:00Z"/>
          <w:iCs/>
          <w:szCs w:val="20"/>
        </w:rPr>
      </w:pPr>
    </w:p>
    <w:p w14:paraId="1C189A52" w14:textId="547E9E71" w:rsidR="00C029A4" w:rsidRPr="008950BD" w:rsidRDefault="00C029A4" w:rsidP="00C029A4">
      <w:pPr>
        <w:pStyle w:val="ListParagraph"/>
        <w:numPr>
          <w:ilvl w:val="0"/>
          <w:numId w:val="22"/>
        </w:numPr>
        <w:spacing w:before="240" w:after="240"/>
        <w:rPr>
          <w:ins w:id="171" w:author="ERCOT" w:date="2025-11-07T11:52:00Z" w16du:dateUtc="2025-11-07T17:52:00Z"/>
        </w:rPr>
      </w:pPr>
      <w:ins w:id="172" w:author="ERCOT" w:date="2025-11-07T11:52:00Z" w16du:dateUtc="2025-11-07T17:52:00Z">
        <w:r>
          <w:t xml:space="preserve">For any LEL that satisfies the requirements in </w:t>
        </w:r>
      </w:ins>
      <w:ins w:id="173" w:author="ERCOT" w:date="2025-11-13T18:24:00Z" w16du:dateUtc="2025-11-14T00:24:00Z">
        <w:r w:rsidR="00607273">
          <w:t xml:space="preserve">paragraph </w:t>
        </w:r>
      </w:ins>
      <w:ins w:id="174" w:author="ERCOT" w:date="2025-11-07T11:52:00Z" w16du:dateUtc="2025-11-07T17:52:00Z">
        <w:r>
          <w:t>(1)(b)</w:t>
        </w:r>
      </w:ins>
      <w:ins w:id="175" w:author="ERCOT" w:date="2025-11-13T18:24:00Z" w16du:dateUtc="2025-11-14T00:24:00Z">
        <w:r w:rsidR="00607273">
          <w:t xml:space="preserve"> above</w:t>
        </w:r>
      </w:ins>
      <w:ins w:id="176" w:author="ERCOT" w:date="2025-11-07T11:52:00Z" w16du:dateUtc="2025-11-07T17:52:00Z">
        <w:r>
          <w:t xml:space="preserve"> after January 1, 2028, the LEL shall continue consuming active power from the grid when the voltage at the Service Delivery Point or POIB is between 0.8 and 0.5 per unit but may temporarily reduce active power consumption from the grid proportional to the voltage drop. When the voltage at the Service Delivery Point or POIB is below 0.5 per unit, the LEL may reduce active power consumption as needed to allow the facility to ride through the voltage disturbance in accordance with the performance requirements defined in paragraph (c) above.</w:t>
        </w:r>
      </w:ins>
    </w:p>
    <w:p w14:paraId="76E4FAE0" w14:textId="77777777" w:rsidR="00C029A4" w:rsidRPr="002E2A32" w:rsidRDefault="00C029A4" w:rsidP="00C029A4">
      <w:pPr>
        <w:pStyle w:val="ListParagraph"/>
        <w:rPr>
          <w:ins w:id="177" w:author="ERCOT" w:date="2025-11-07T11:52:00Z" w16du:dateUtc="2025-11-07T17:52:00Z"/>
          <w:iCs/>
          <w:szCs w:val="20"/>
        </w:rPr>
      </w:pPr>
    </w:p>
    <w:p w14:paraId="49796154" w14:textId="77777777" w:rsidR="00C029A4" w:rsidRPr="00CD02D8" w:rsidRDefault="00C029A4" w:rsidP="00C029A4">
      <w:pPr>
        <w:pStyle w:val="ListParagraph"/>
        <w:numPr>
          <w:ilvl w:val="0"/>
          <w:numId w:val="21"/>
        </w:numPr>
        <w:spacing w:before="240" w:after="240"/>
        <w:rPr>
          <w:ins w:id="178" w:author="ERCOT" w:date="2025-11-07T11:52:00Z" w16du:dateUtc="2025-11-07T17:52:00Z"/>
          <w:iCs/>
          <w:szCs w:val="20"/>
        </w:rPr>
      </w:pPr>
      <w:ins w:id="179" w:author="ERCOT" w:date="2025-11-07T11:52:00Z" w16du:dateUtc="2025-11-07T17:52:00Z">
        <w:r>
          <w:t>When a voltage disturbance causes the voltage at the Service Delivery Point or POIB to drop outside the continuous operating range in Table A of paragraph (2) above, an LEL shall not consume electric current during the disturbance at a level that exceeds 125% of its maximum electric current consumption during normal operations.</w:t>
        </w:r>
      </w:ins>
    </w:p>
    <w:p w14:paraId="5097BA64" w14:textId="3E30A534" w:rsidR="00C029A4" w:rsidRDefault="00C029A4" w:rsidP="00C029A4">
      <w:pPr>
        <w:spacing w:before="240" w:after="240"/>
        <w:ind w:left="720" w:hanging="720"/>
        <w:rPr>
          <w:ins w:id="180" w:author="ERCOT" w:date="2025-11-07T11:52:00Z" w16du:dateUtc="2025-11-07T17:52:00Z"/>
          <w:iCs/>
          <w:szCs w:val="20"/>
        </w:rPr>
      </w:pPr>
      <w:ins w:id="181" w:author="ERCOT" w:date="2025-11-07T11:52:00Z" w16du:dateUtc="2025-11-07T17:52:00Z">
        <w:r w:rsidRPr="00D47768">
          <w:rPr>
            <w:iCs/>
            <w:szCs w:val="20"/>
          </w:rPr>
          <w:t>(</w:t>
        </w:r>
        <w:r>
          <w:rPr>
            <w:iCs/>
            <w:szCs w:val="20"/>
          </w:rPr>
          <w:t>3</w:t>
        </w:r>
        <w:r w:rsidRPr="00D47768">
          <w:rPr>
            <w:iCs/>
            <w:szCs w:val="20"/>
          </w:rPr>
          <w:t>)</w:t>
        </w:r>
        <w:r w:rsidRPr="00D47768">
          <w:rPr>
            <w:iCs/>
            <w:szCs w:val="20"/>
          </w:rPr>
          <w:tab/>
          <w:t>Nothing in paragraph (</w:t>
        </w:r>
        <w:r>
          <w:rPr>
            <w:iCs/>
            <w:szCs w:val="20"/>
          </w:rPr>
          <w:t>2</w:t>
        </w:r>
        <w:r w:rsidRPr="00D47768">
          <w:rPr>
            <w:iCs/>
            <w:szCs w:val="20"/>
          </w:rPr>
          <w:t>)</w:t>
        </w:r>
        <w:r>
          <w:rPr>
            <w:iCs/>
            <w:szCs w:val="20"/>
          </w:rPr>
          <w:t xml:space="preserve"> above</w:t>
        </w:r>
        <w:r w:rsidRPr="00D47768">
          <w:rPr>
            <w:iCs/>
            <w:szCs w:val="20"/>
          </w:rPr>
          <w:t xml:space="preserve"> shall </w:t>
        </w:r>
        <w:r>
          <w:rPr>
            <w:iCs/>
            <w:szCs w:val="20"/>
          </w:rPr>
          <w:t xml:space="preserve">be interpreted to </w:t>
        </w:r>
        <w:r w:rsidRPr="00D47768">
          <w:rPr>
            <w:iCs/>
            <w:szCs w:val="20"/>
          </w:rPr>
          <w:t xml:space="preserve">require </w:t>
        </w:r>
        <w:r>
          <w:rPr>
            <w:iCs/>
            <w:szCs w:val="20"/>
          </w:rPr>
          <w:t xml:space="preserve">an LEL </w:t>
        </w:r>
        <w:r w:rsidRPr="00D47768">
          <w:rPr>
            <w:iCs/>
            <w:szCs w:val="20"/>
          </w:rPr>
          <w:t>to trip</w:t>
        </w:r>
        <w:r>
          <w:rPr>
            <w:iCs/>
            <w:szCs w:val="20"/>
          </w:rPr>
          <w:t xml:space="preserve"> or transfer load to backup generation</w:t>
        </w:r>
        <w:r w:rsidRPr="00D47768">
          <w:rPr>
            <w:iCs/>
            <w:szCs w:val="20"/>
          </w:rPr>
          <w:t xml:space="preserve">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ins>
    </w:p>
    <w:p w14:paraId="67D6773A" w14:textId="77777777" w:rsidR="00C029A4" w:rsidRDefault="00C029A4" w:rsidP="00C029A4">
      <w:pPr>
        <w:spacing w:before="240" w:after="240"/>
        <w:ind w:left="720" w:hanging="720"/>
        <w:rPr>
          <w:ins w:id="182" w:author="ERCOT" w:date="2025-11-07T11:52:00Z" w16du:dateUtc="2025-11-07T17:52:00Z"/>
          <w:iCs/>
          <w:szCs w:val="20"/>
        </w:rPr>
      </w:pPr>
      <w:ins w:id="183" w:author="ERCOT" w:date="2025-11-07T11:52:00Z" w16du:dateUtc="2025-11-07T17:52:00Z">
        <w:r>
          <w:rPr>
            <w:iCs/>
            <w:szCs w:val="20"/>
          </w:rPr>
          <w:t>(4)</w:t>
        </w:r>
        <w:r>
          <w:rPr>
            <w:iCs/>
            <w:szCs w:val="20"/>
          </w:rPr>
          <w:tab/>
          <w:t>If installed and activated to trip or transfer the LEL, all protection systems (including but not limited to protection for over-/under-voltage) shall enable the LEL to ride-through voltage conditions beyond those defined in paragraph (2) above to the maximum level the equipment allows.</w:t>
        </w:r>
      </w:ins>
    </w:p>
    <w:p w14:paraId="29A8D14D" w14:textId="77777777" w:rsidR="00C029A4" w:rsidRPr="00FF0E5C" w:rsidRDefault="00C029A4" w:rsidP="00C029A4">
      <w:pPr>
        <w:keepNext/>
        <w:spacing w:before="240" w:after="240"/>
        <w:ind w:left="720" w:hanging="720"/>
        <w:rPr>
          <w:ins w:id="184" w:author="ERCOT" w:date="2025-11-07T11:52:00Z" w16du:dateUtc="2025-11-07T17:52:00Z"/>
          <w:rStyle w:val="eop"/>
          <w:color w:val="000000"/>
        </w:rPr>
      </w:pPr>
      <w:ins w:id="185" w:author="ERCOT" w:date="2025-11-07T11:52:00Z" w16du:dateUtc="2025-11-07T17:52:00Z">
        <w:r>
          <w:t>(5)</w:t>
        </w:r>
        <w:r>
          <w:tab/>
          <w:t xml:space="preserve">If instantaneous over-current or over-voltage protection systems are installed and activated to trip or transfer the LEL, they shall use filtered quantities or time delays to prevent misoperation while providing the desired equipment protection.  Any alternating current instantaneous over-voltage protection that could disrupt the LEL power </w:t>
        </w:r>
        <w:r>
          <w:lastRenderedPageBreak/>
          <w:t>consumption shall use a measurement window of at least one cycle of fundamental frequency.</w:t>
        </w:r>
      </w:ins>
    </w:p>
    <w:p w14:paraId="4C7239A9" w14:textId="39E0C2CB" w:rsidR="00C029A4" w:rsidRPr="00FF0E5C" w:rsidRDefault="00C029A4" w:rsidP="00C029A4">
      <w:pPr>
        <w:keepNext/>
        <w:spacing w:before="240" w:after="240"/>
        <w:ind w:left="720" w:hanging="720"/>
        <w:rPr>
          <w:ins w:id="186" w:author="ERCOT" w:date="2025-11-07T11:52:00Z" w16du:dateUtc="2025-11-07T17:52:00Z"/>
          <w:rStyle w:val="eop"/>
          <w:color w:val="000000"/>
        </w:rPr>
      </w:pPr>
      <w:ins w:id="187" w:author="ERCOT" w:date="2025-11-07T11:52:00Z" w16du:dateUtc="2025-11-07T17:52:00Z">
        <w:r w:rsidRPr="00FF0E5C">
          <w:rPr>
            <w:rStyle w:val="eop"/>
            <w:color w:val="000000"/>
          </w:rPr>
          <w:t>(</w:t>
        </w:r>
        <w:r>
          <w:rPr>
            <w:rStyle w:val="eop"/>
            <w:color w:val="000000"/>
          </w:rPr>
          <w:t>6</w:t>
        </w:r>
        <w:r w:rsidRPr="00FF0E5C">
          <w:rPr>
            <w:rStyle w:val="eop"/>
            <w:color w:val="000000"/>
          </w:rPr>
          <w:t>)</w:t>
        </w:r>
        <w:r>
          <w:tab/>
          <w:t xml:space="preserve">An </w:t>
        </w:r>
        <w:r>
          <w:rPr>
            <w:rStyle w:val="eop"/>
            <w:color w:val="000000"/>
          </w:rPr>
          <w:t>LEL</w:t>
        </w:r>
        <w:r w:rsidRPr="00FF0E5C">
          <w:rPr>
            <w:rStyle w:val="eop"/>
            <w:color w:val="000000"/>
          </w:rPr>
          <w:t xml:space="preserve"> shall not implement </w:t>
        </w:r>
        <w:r>
          <w:rPr>
            <w:rStyle w:val="eop"/>
            <w:color w:val="000000"/>
          </w:rPr>
          <w:t xml:space="preserve">a </w:t>
        </w:r>
        <w:r w:rsidRPr="00FF0E5C">
          <w:rPr>
            <w:rStyle w:val="eop"/>
            <w:color w:val="000000"/>
          </w:rPr>
          <w:t>load trip or transfer scheme that disconnect</w:t>
        </w:r>
        <w:r>
          <w:rPr>
            <w:rStyle w:val="eop"/>
            <w:color w:val="000000"/>
          </w:rPr>
          <w:t>s</w:t>
        </w:r>
        <w:r w:rsidRPr="00FF0E5C">
          <w:rPr>
            <w:rStyle w:val="eop"/>
            <w:color w:val="000000"/>
          </w:rPr>
          <w:t xml:space="preserve"> or transfer</w:t>
        </w:r>
        <w:r>
          <w:rPr>
            <w:rStyle w:val="eop"/>
            <w:color w:val="000000"/>
          </w:rPr>
          <w:t>s</w:t>
        </w:r>
        <w:r w:rsidRPr="00FF0E5C">
          <w:rPr>
            <w:rStyle w:val="eop"/>
            <w:color w:val="000000"/>
          </w:rPr>
          <w:t xml:space="preserve"> load to backup generation due </w:t>
        </w:r>
        <w:r>
          <w:rPr>
            <w:rStyle w:val="eop"/>
            <w:color w:val="000000"/>
          </w:rPr>
          <w:t xml:space="preserve">solely </w:t>
        </w:r>
        <w:r w:rsidRPr="00FF0E5C">
          <w:rPr>
            <w:rStyle w:val="eop"/>
            <w:color w:val="000000"/>
          </w:rPr>
          <w:t>to a certain number of voltage sags or swells within a certain period of time</w:t>
        </w:r>
        <w:r>
          <w:rPr>
            <w:rStyle w:val="eop"/>
            <w:color w:val="000000"/>
          </w:rPr>
          <w:t xml:space="preserve"> if the LEL is required under paragraph (2) </w:t>
        </w:r>
      </w:ins>
      <w:ins w:id="188" w:author="ERCOT" w:date="2025-11-13T18:25:00Z" w16du:dateUtc="2025-11-14T00:25:00Z">
        <w:r w:rsidR="00607273">
          <w:rPr>
            <w:rStyle w:val="eop"/>
            <w:color w:val="000000"/>
          </w:rPr>
          <w:t xml:space="preserve">above </w:t>
        </w:r>
      </w:ins>
      <w:ins w:id="189" w:author="ERCOT" w:date="2025-11-07T11:52:00Z" w16du:dateUtc="2025-11-07T17:52:00Z">
        <w:r>
          <w:rPr>
            <w:rStyle w:val="eop"/>
            <w:color w:val="000000"/>
          </w:rPr>
          <w:t>to ride through each such condition</w:t>
        </w:r>
        <w:r w:rsidRPr="00FF0E5C">
          <w:rPr>
            <w:rStyle w:val="eop"/>
            <w:color w:val="000000"/>
          </w:rPr>
          <w:t xml:space="preserve">. </w:t>
        </w:r>
      </w:ins>
    </w:p>
    <w:p w14:paraId="551AD532" w14:textId="23EF97CE" w:rsidR="00C029A4" w:rsidRDefault="00C029A4" w:rsidP="00C029A4">
      <w:pPr>
        <w:keepNext/>
        <w:spacing w:before="240" w:after="240"/>
        <w:ind w:left="720" w:hanging="720"/>
        <w:rPr>
          <w:ins w:id="190" w:author="ERCOT" w:date="2025-11-07T11:52:00Z" w16du:dateUtc="2025-11-07T17:52:00Z"/>
          <w:rStyle w:val="eop"/>
          <w:color w:val="000000"/>
        </w:rPr>
      </w:pPr>
      <w:ins w:id="191" w:author="ERCOT" w:date="2025-11-07T11:52:00Z" w16du:dateUtc="2025-11-07T17:52:00Z">
        <w:r w:rsidRPr="00FF0E5C">
          <w:rPr>
            <w:rStyle w:val="eop"/>
            <w:color w:val="000000"/>
          </w:rPr>
          <w:t>(</w:t>
        </w:r>
        <w:r>
          <w:rPr>
            <w:rStyle w:val="eop"/>
            <w:color w:val="000000"/>
          </w:rPr>
          <w:t>7</w:t>
        </w:r>
        <w:r w:rsidRPr="00FF0E5C">
          <w:rPr>
            <w:rStyle w:val="eop"/>
            <w:color w:val="000000"/>
          </w:rPr>
          <w:t>)</w:t>
        </w:r>
        <w:r>
          <w:tab/>
        </w:r>
        <w:r w:rsidRPr="00FF0E5C">
          <w:rPr>
            <w:rStyle w:val="eop"/>
            <w:color w:val="000000"/>
          </w:rPr>
          <w:t xml:space="preserve">If </w:t>
        </w:r>
        <w:r>
          <w:rPr>
            <w:rStyle w:val="eop"/>
            <w:color w:val="000000"/>
          </w:rPr>
          <w:t xml:space="preserve">ERCOT determines that </w:t>
        </w:r>
        <w:r w:rsidRPr="00FF0E5C">
          <w:rPr>
            <w:rStyle w:val="eop"/>
            <w:color w:val="000000"/>
          </w:rPr>
          <w:t>a</w:t>
        </w:r>
        <w:r>
          <w:rPr>
            <w:rStyle w:val="eop"/>
            <w:color w:val="000000"/>
          </w:rPr>
          <w:t>n</w:t>
        </w:r>
        <w:r w:rsidRPr="00FF0E5C">
          <w:rPr>
            <w:rStyle w:val="eop"/>
            <w:color w:val="000000"/>
          </w:rPr>
          <w:t xml:space="preserve"> </w:t>
        </w:r>
        <w:r>
          <w:rPr>
            <w:rStyle w:val="eop"/>
            <w:color w:val="000000"/>
          </w:rPr>
          <w:t>LEL</w:t>
        </w:r>
        <w:r w:rsidRPr="00FF0E5C">
          <w:rPr>
            <w:rStyle w:val="eop"/>
            <w:color w:val="000000"/>
          </w:rPr>
          <w:t xml:space="preserve"> </w:t>
        </w:r>
        <w:r>
          <w:rPr>
            <w:rStyle w:val="eop"/>
            <w:color w:val="000000"/>
          </w:rPr>
          <w:t xml:space="preserve">has </w:t>
        </w:r>
        <w:r w:rsidRPr="00FF0E5C">
          <w:rPr>
            <w:rStyle w:val="eop"/>
            <w:color w:val="000000"/>
          </w:rPr>
          <w:t>fail</w:t>
        </w:r>
        <w:r>
          <w:rPr>
            <w:rStyle w:val="eop"/>
            <w:color w:val="000000"/>
          </w:rPr>
          <w:t>ed</w:t>
        </w:r>
        <w:r w:rsidRPr="00FF0E5C">
          <w:rPr>
            <w:rStyle w:val="eop"/>
            <w:color w:val="000000"/>
          </w:rPr>
          <w:t xml:space="preserve"> to ride</w:t>
        </w:r>
        <w:r>
          <w:rPr>
            <w:rStyle w:val="eop"/>
            <w:color w:val="000000"/>
          </w:rPr>
          <w:t xml:space="preserve"> </w:t>
        </w:r>
        <w:r w:rsidRPr="00FF0E5C">
          <w:rPr>
            <w:rStyle w:val="eop"/>
            <w:color w:val="000000"/>
          </w:rPr>
          <w:t>through a voltage disturbance in accordance with any requirement in</w:t>
        </w:r>
        <w:r>
          <w:rPr>
            <w:rStyle w:val="eop"/>
            <w:color w:val="000000"/>
          </w:rPr>
          <w:t xml:space="preserve"> </w:t>
        </w:r>
      </w:ins>
      <w:ins w:id="192" w:author="ERCOT" w:date="2025-11-13T18:26:00Z" w16du:dateUtc="2025-11-14T00:26:00Z">
        <w:r w:rsidR="00607273">
          <w:rPr>
            <w:rStyle w:val="eop"/>
            <w:color w:val="000000"/>
          </w:rPr>
          <w:t xml:space="preserve">this </w:t>
        </w:r>
      </w:ins>
      <w:ins w:id="193" w:author="ERCOT" w:date="2025-11-07T11:52:00Z" w16du:dateUtc="2025-11-07T17:52:00Z">
        <w:r w:rsidRPr="00FF0E5C">
          <w:rPr>
            <w:rStyle w:val="eop"/>
            <w:color w:val="000000"/>
          </w:rPr>
          <w:t>Section 2.14</w:t>
        </w:r>
      </w:ins>
      <w:ins w:id="194" w:author="ERCOT" w:date="2025-11-13T18:25:00Z" w16du:dateUtc="2025-11-14T00:25:00Z">
        <w:r w:rsidR="00607273">
          <w:rPr>
            <w:rStyle w:val="eop"/>
            <w:color w:val="000000"/>
          </w:rPr>
          <w:t>:</w:t>
        </w:r>
      </w:ins>
    </w:p>
    <w:p w14:paraId="577F5F12" w14:textId="77777777" w:rsidR="00607273" w:rsidRDefault="00C029A4" w:rsidP="00607273">
      <w:pPr>
        <w:keepNext/>
        <w:spacing w:before="240" w:after="240"/>
        <w:ind w:left="1440" w:hanging="720"/>
        <w:rPr>
          <w:ins w:id="195" w:author="ERCOT" w:date="2025-11-13T18:25:00Z" w16du:dateUtc="2025-11-14T00:25:00Z"/>
          <w:rStyle w:val="eop"/>
          <w:color w:val="000000"/>
        </w:rPr>
      </w:pPr>
      <w:ins w:id="196" w:author="ERCOT" w:date="2025-11-07T11:52:00Z" w16du:dateUtc="2025-11-07T17:52:00Z">
        <w:r>
          <w:rPr>
            <w:rStyle w:val="eop"/>
            <w:color w:val="000000"/>
          </w:rPr>
          <w:t>(a)</w:t>
        </w:r>
        <w:r>
          <w:rPr>
            <w:rStyle w:val="eop"/>
            <w:color w:val="000000"/>
          </w:rPr>
          <w:tab/>
          <w:t xml:space="preserve">The </w:t>
        </w:r>
        <w:r w:rsidRPr="00FF0E5C">
          <w:rPr>
            <w:rStyle w:val="eop"/>
            <w:color w:val="000000"/>
          </w:rPr>
          <w:t>interconnecting T</w:t>
        </w:r>
        <w:r>
          <w:rPr>
            <w:rStyle w:val="eop"/>
            <w:color w:val="000000"/>
          </w:rPr>
          <w:t>D</w:t>
        </w:r>
        <w:r w:rsidRPr="00FF0E5C">
          <w:rPr>
            <w:rStyle w:val="eop"/>
            <w:color w:val="000000"/>
          </w:rPr>
          <w:t xml:space="preserve">SP shall </w:t>
        </w:r>
        <w:r>
          <w:rPr>
            <w:rStyle w:val="eop"/>
            <w:color w:val="000000"/>
          </w:rPr>
          <w:t>provide available information to ERCOT to assist with ERCOT’s event analysis;</w:t>
        </w:r>
      </w:ins>
    </w:p>
    <w:p w14:paraId="4C6F0E2E" w14:textId="77777777" w:rsidR="00607273" w:rsidRDefault="00607273" w:rsidP="00607273">
      <w:pPr>
        <w:keepNext/>
        <w:spacing w:before="240" w:after="240"/>
        <w:ind w:left="1440" w:hanging="720"/>
        <w:rPr>
          <w:ins w:id="197" w:author="ERCOT" w:date="2025-11-13T18:25:00Z" w16du:dateUtc="2025-11-14T00:25:00Z"/>
          <w:rStyle w:val="eop"/>
          <w:color w:val="000000"/>
        </w:rPr>
      </w:pPr>
      <w:ins w:id="198" w:author="ERCOT" w:date="2025-11-13T18:25:00Z" w16du:dateUtc="2025-11-14T00:25:00Z">
        <w:r>
          <w:rPr>
            <w:rStyle w:val="eop"/>
            <w:color w:val="000000"/>
          </w:rPr>
          <w:t>(b)</w:t>
        </w:r>
        <w:r>
          <w:rPr>
            <w:rStyle w:val="eop"/>
            <w:color w:val="000000"/>
          </w:rPr>
          <w:tab/>
          <w:t>The Customer representing the LEL shall:</w:t>
        </w:r>
      </w:ins>
    </w:p>
    <w:p w14:paraId="0A08037F" w14:textId="77777777" w:rsidR="00C029A4" w:rsidRDefault="00C029A4" w:rsidP="00C029A4">
      <w:pPr>
        <w:keepNext/>
        <w:spacing w:before="240" w:after="240"/>
        <w:ind w:left="2160" w:hanging="720"/>
        <w:rPr>
          <w:ins w:id="199" w:author="ERCOT" w:date="2025-11-07T11:52:00Z" w16du:dateUtc="2025-11-07T17:52:00Z"/>
          <w:rStyle w:val="eop"/>
          <w:color w:val="000000"/>
        </w:rPr>
      </w:pPr>
      <w:ins w:id="200" w:author="ERCOT" w:date="2025-11-07T11:52:00Z" w16du:dateUtc="2025-11-07T17:52:00Z">
        <w:r>
          <w:rPr>
            <w:rStyle w:val="eop"/>
            <w:color w:val="000000"/>
          </w:rPr>
          <w:t>(i)</w:t>
        </w:r>
        <w:r>
          <w:rPr>
            <w:rStyle w:val="eop"/>
            <w:color w:val="000000"/>
          </w:rPr>
          <w:tab/>
          <w:t>Investigate and determine the root cause of the voltage ride-through failure and report the results of the investigation to ERCOT within 90 days of ERCOT’s request;</w:t>
        </w:r>
      </w:ins>
    </w:p>
    <w:p w14:paraId="707ACEF9" w14:textId="77777777" w:rsidR="00C029A4" w:rsidRDefault="00C029A4" w:rsidP="00C029A4">
      <w:pPr>
        <w:keepNext/>
        <w:spacing w:before="240" w:after="240"/>
        <w:ind w:left="2160" w:hanging="720"/>
        <w:rPr>
          <w:ins w:id="201" w:author="ERCOT" w:date="2025-11-07T11:52:00Z" w16du:dateUtc="2025-11-07T17:52:00Z"/>
          <w:rStyle w:val="eop"/>
          <w:color w:val="000000"/>
        </w:rPr>
      </w:pPr>
      <w:ins w:id="202" w:author="ERCOT" w:date="2025-11-07T11:52:00Z" w16du:dateUtc="2025-11-07T17:52:00Z">
        <w:r>
          <w:rPr>
            <w:rStyle w:val="eop"/>
            <w:color w:val="000000"/>
          </w:rPr>
          <w:t>(ii)</w:t>
        </w:r>
        <w:r>
          <w:rPr>
            <w:rStyle w:val="eop"/>
            <w:color w:val="000000"/>
          </w:rPr>
          <w:tab/>
          <w:t>Develop a plan to ensure the LEL can meet the applicable ride-through performance requirements and submit the plan to ERCOT within 90 days of completion of (i) above; and</w:t>
        </w:r>
      </w:ins>
    </w:p>
    <w:p w14:paraId="32630AFE" w14:textId="77777777" w:rsidR="00C029A4" w:rsidRPr="00536570" w:rsidRDefault="00C029A4" w:rsidP="00C029A4">
      <w:pPr>
        <w:keepNext/>
        <w:spacing w:before="240" w:after="240"/>
        <w:ind w:left="2160" w:hanging="720"/>
        <w:rPr>
          <w:ins w:id="203" w:author="ERCOT" w:date="2025-11-07T11:52:00Z" w16du:dateUtc="2025-11-07T17:52:00Z"/>
          <w:rStyle w:val="eop"/>
          <w:color w:val="000000"/>
        </w:rPr>
      </w:pPr>
      <w:ins w:id="204" w:author="ERCOT" w:date="2025-11-07T11:52:00Z" w16du:dateUtc="2025-11-07T17:52:00Z">
        <w:r w:rsidRPr="00536570">
          <w:rPr>
            <w:rStyle w:val="eop"/>
            <w:color w:val="000000"/>
          </w:rPr>
          <w:t>(iii)</w:t>
        </w:r>
        <w:r w:rsidRPr="00536570">
          <w:rPr>
            <w:rStyle w:val="eop"/>
            <w:color w:val="000000"/>
          </w:rPr>
          <w:tab/>
          <w:t>Implement the plan upon ERCOT approval within 180 days of (ii) above unless ERCOT approves a longer timeline.</w:t>
        </w:r>
      </w:ins>
    </w:p>
    <w:p w14:paraId="14D773EA" w14:textId="6F46B9B4" w:rsidR="0066370F" w:rsidRPr="00BD6AF3" w:rsidRDefault="00C029A4" w:rsidP="00BD6AF3">
      <w:pPr>
        <w:ind w:left="1440" w:hanging="720"/>
      </w:pPr>
      <w:ins w:id="205" w:author="ERCOT" w:date="2025-11-07T11:52:00Z" w16du:dateUtc="2025-11-07T17:52:00Z">
        <w:r w:rsidRPr="00536570">
          <w:rPr>
            <w:rStyle w:val="eop"/>
            <w:color w:val="000000"/>
          </w:rPr>
          <w:t>(c)</w:t>
        </w:r>
        <w:r w:rsidRPr="00536570">
          <w:rPr>
            <w:rStyle w:val="eop"/>
            <w:color w:val="000000"/>
          </w:rPr>
          <w:tab/>
        </w:r>
      </w:ins>
      <w:ins w:id="206" w:author="ERCOT" w:date="2025-11-13T18:26:00Z" w16du:dateUtc="2025-11-14T00:26:00Z">
        <w:r w:rsidR="00607273" w:rsidRPr="00536570">
          <w:rPr>
            <w:rStyle w:val="eop"/>
            <w:color w:val="000000"/>
          </w:rPr>
          <w:t xml:space="preserve">Notwithstanding the requirements of </w:t>
        </w:r>
        <w:r w:rsidR="00607273">
          <w:rPr>
            <w:rStyle w:val="eop"/>
            <w:color w:val="000000"/>
          </w:rPr>
          <w:t>p</w:t>
        </w:r>
        <w:r w:rsidR="00607273" w:rsidRPr="00536570">
          <w:rPr>
            <w:rStyle w:val="eop"/>
            <w:color w:val="000000"/>
          </w:rPr>
          <w:t>aragraph (b)</w:t>
        </w:r>
        <w:r w:rsidR="00607273">
          <w:rPr>
            <w:rStyle w:val="eop"/>
            <w:color w:val="000000"/>
          </w:rPr>
          <w:t xml:space="preserve"> above</w:t>
        </w:r>
        <w:r w:rsidR="00607273" w:rsidRPr="00536570">
          <w:rPr>
            <w:rStyle w:val="eop"/>
            <w:color w:val="000000"/>
          </w:rPr>
          <w:t>, if ERCOT determines that the operation of an LEL following a failure to comply with the requirements of</w:t>
        </w:r>
        <w:r w:rsidR="00607273">
          <w:rPr>
            <w:rStyle w:val="eop"/>
            <w:color w:val="000000"/>
          </w:rPr>
          <w:t xml:space="preserve"> this</w:t>
        </w:r>
        <w:r w:rsidR="00607273" w:rsidRPr="00536570">
          <w:rPr>
            <w:rStyle w:val="eop"/>
            <w:color w:val="000000"/>
          </w:rPr>
          <w:t xml:space="preserve"> Section 2.</w:t>
        </w:r>
        <w:r w:rsidR="00607273">
          <w:rPr>
            <w:rStyle w:val="eop"/>
            <w:color w:val="000000"/>
          </w:rPr>
          <w:t>1</w:t>
        </w:r>
        <w:r w:rsidR="00607273" w:rsidRPr="00536570">
          <w:rPr>
            <w:rStyle w:val="eop"/>
            <w:color w:val="000000"/>
          </w:rPr>
          <w:t xml:space="preserve">4 poses an imminent risk to local or system reliability, ERCOT may require the LEL to disconnect from the ERCOT System and remain disconnected until the Customer </w:t>
        </w:r>
        <w:r w:rsidR="00607273">
          <w:rPr>
            <w:rStyle w:val="eop"/>
            <w:color w:val="000000"/>
          </w:rPr>
          <w:t>representing</w:t>
        </w:r>
        <w:r w:rsidR="00607273" w:rsidRPr="00536570">
          <w:rPr>
            <w:rStyle w:val="eop"/>
            <w:color w:val="000000"/>
          </w:rPr>
          <w:t xml:space="preserve"> the LEL has demonstrated to ERCOT’s satisfaction that the LEL can comply with the ride-through performance requirements of this Section</w:t>
        </w:r>
        <w:r w:rsidR="00607273">
          <w:rPr>
            <w:rStyle w:val="eop"/>
            <w:color w:val="000000"/>
          </w:rPr>
          <w:t>.</w:t>
        </w:r>
      </w:ins>
    </w:p>
    <w:sectPr w:rsidR="0066370F" w:rsidRPr="00BD6AF3">
      <w:headerReference w:type="default" r:id="rId16"/>
      <w:footerReference w:type="even" r:id="rId17"/>
      <w:footerReference w:type="default" r:id="rId18"/>
      <w:footerReference w:type="first" r:id="rId1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6D2EAE" w14:textId="77777777" w:rsidR="0091710E" w:rsidRDefault="0091710E">
      <w:r>
        <w:separator/>
      </w:r>
    </w:p>
  </w:endnote>
  <w:endnote w:type="continuationSeparator" w:id="0">
    <w:p w14:paraId="41AF892C" w14:textId="77777777" w:rsidR="0091710E" w:rsidRDefault="00917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B13B6" w14:textId="13E803B6" w:rsidR="00D176CF" w:rsidRDefault="00607273">
    <w:pPr>
      <w:pStyle w:val="Footer"/>
      <w:tabs>
        <w:tab w:val="clear" w:pos="4320"/>
        <w:tab w:val="clear" w:pos="8640"/>
        <w:tab w:val="right" w:pos="9360"/>
      </w:tabs>
      <w:rPr>
        <w:rFonts w:ascii="Arial" w:hAnsi="Arial" w:cs="Arial"/>
        <w:sz w:val="18"/>
      </w:rPr>
    </w:pPr>
    <w:r>
      <w:rPr>
        <w:rFonts w:ascii="Arial" w:hAnsi="Arial" w:cs="Arial"/>
        <w:sz w:val="18"/>
      </w:rPr>
      <w:t>282</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Pr>
        <w:rFonts w:ascii="Arial" w:hAnsi="Arial" w:cs="Arial"/>
        <w:sz w:val="18"/>
      </w:rPr>
      <w:t>-0</w:t>
    </w:r>
    <w:r w:rsidR="008E1D46">
      <w:rPr>
        <w:rFonts w:ascii="Arial" w:hAnsi="Arial" w:cs="Arial"/>
        <w:sz w:val="18"/>
      </w:rPr>
      <w:t>4 ROS Report</w:t>
    </w:r>
    <w:r>
      <w:rPr>
        <w:rFonts w:ascii="Arial" w:hAnsi="Arial" w:cs="Arial"/>
        <w:sz w:val="18"/>
      </w:rPr>
      <w:t xml:space="preserve"> 1</w:t>
    </w:r>
    <w:r w:rsidR="008E1D46">
      <w:rPr>
        <w:rFonts w:ascii="Arial" w:hAnsi="Arial" w:cs="Arial"/>
        <w:sz w:val="18"/>
      </w:rPr>
      <w:t>20</w:t>
    </w:r>
    <w:r>
      <w:rPr>
        <w:rFonts w:ascii="Arial" w:hAnsi="Arial" w:cs="Arial"/>
        <w:sz w:val="18"/>
      </w:rPr>
      <w:t>425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4F14A7" w14:textId="77777777" w:rsidR="0091710E" w:rsidRDefault="0091710E">
      <w:r>
        <w:separator/>
      </w:r>
    </w:p>
  </w:footnote>
  <w:footnote w:type="continuationSeparator" w:id="0">
    <w:p w14:paraId="020B3DCD" w14:textId="77777777" w:rsidR="0091710E" w:rsidRDefault="009171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B70C3" w14:textId="3B4A3929" w:rsidR="00D176CF" w:rsidRDefault="008E1D46"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05354E"/>
    <w:multiLevelType w:val="hybridMultilevel"/>
    <w:tmpl w:val="93186384"/>
    <w:lvl w:ilvl="0" w:tplc="B2D4F68A">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AEA36A3"/>
    <w:multiLevelType w:val="hybridMultilevel"/>
    <w:tmpl w:val="1C847B8C"/>
    <w:lvl w:ilvl="0" w:tplc="5704A4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1"/>
  </w:num>
  <w:num w:numId="3" w16cid:durableId="765731531">
    <w:abstractNumId w:val="13"/>
  </w:num>
  <w:num w:numId="4" w16cid:durableId="1963613086">
    <w:abstractNumId w:val="1"/>
  </w:num>
  <w:num w:numId="5" w16cid:durableId="1279675509">
    <w:abstractNumId w:val="7"/>
  </w:num>
  <w:num w:numId="6" w16cid:durableId="1200241118">
    <w:abstractNumId w:val="7"/>
  </w:num>
  <w:num w:numId="7" w16cid:durableId="113403764">
    <w:abstractNumId w:val="7"/>
  </w:num>
  <w:num w:numId="8" w16cid:durableId="1306354199">
    <w:abstractNumId w:val="7"/>
  </w:num>
  <w:num w:numId="9" w16cid:durableId="1449738307">
    <w:abstractNumId w:val="7"/>
  </w:num>
  <w:num w:numId="10" w16cid:durableId="1162161447">
    <w:abstractNumId w:val="7"/>
  </w:num>
  <w:num w:numId="11" w16cid:durableId="323751953">
    <w:abstractNumId w:val="7"/>
  </w:num>
  <w:num w:numId="12" w16cid:durableId="74137000">
    <w:abstractNumId w:val="7"/>
  </w:num>
  <w:num w:numId="13" w16cid:durableId="1827822446">
    <w:abstractNumId w:val="7"/>
  </w:num>
  <w:num w:numId="14" w16cid:durableId="279143775">
    <w:abstractNumId w:val="3"/>
  </w:num>
  <w:num w:numId="15" w16cid:durableId="319192539">
    <w:abstractNumId w:val="6"/>
  </w:num>
  <w:num w:numId="16" w16cid:durableId="1144857904">
    <w:abstractNumId w:val="9"/>
  </w:num>
  <w:num w:numId="17" w16cid:durableId="664669829">
    <w:abstractNumId w:val="10"/>
  </w:num>
  <w:num w:numId="18" w16cid:durableId="1951931829">
    <w:abstractNumId w:val="4"/>
  </w:num>
  <w:num w:numId="19" w16cid:durableId="465128936">
    <w:abstractNumId w:val="8"/>
  </w:num>
  <w:num w:numId="20" w16cid:durableId="583228674">
    <w:abstractNumId w:val="2"/>
  </w:num>
  <w:num w:numId="21" w16cid:durableId="1821379940">
    <w:abstractNumId w:val="5"/>
  </w:num>
  <w:num w:numId="22" w16cid:durableId="553006497">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ABC"/>
    <w:rsid w:val="00006711"/>
    <w:rsid w:val="00020646"/>
    <w:rsid w:val="0003170B"/>
    <w:rsid w:val="00034DF1"/>
    <w:rsid w:val="0003731A"/>
    <w:rsid w:val="00060A5A"/>
    <w:rsid w:val="00064B44"/>
    <w:rsid w:val="00067FE2"/>
    <w:rsid w:val="0007682E"/>
    <w:rsid w:val="00093865"/>
    <w:rsid w:val="00094DDC"/>
    <w:rsid w:val="000C2859"/>
    <w:rsid w:val="000C2C94"/>
    <w:rsid w:val="000D1AEB"/>
    <w:rsid w:val="000D3E64"/>
    <w:rsid w:val="000E12A6"/>
    <w:rsid w:val="000F13C5"/>
    <w:rsid w:val="00105A36"/>
    <w:rsid w:val="001313B4"/>
    <w:rsid w:val="00142882"/>
    <w:rsid w:val="0014546D"/>
    <w:rsid w:val="001500D9"/>
    <w:rsid w:val="00156DB7"/>
    <w:rsid w:val="00157228"/>
    <w:rsid w:val="00160C3C"/>
    <w:rsid w:val="00174651"/>
    <w:rsid w:val="0017783C"/>
    <w:rsid w:val="00190FD6"/>
    <w:rsid w:val="0019314C"/>
    <w:rsid w:val="001A4CAD"/>
    <w:rsid w:val="001D6E36"/>
    <w:rsid w:val="001E03CD"/>
    <w:rsid w:val="001F1BC7"/>
    <w:rsid w:val="001F38F0"/>
    <w:rsid w:val="00210F9E"/>
    <w:rsid w:val="002152AF"/>
    <w:rsid w:val="00237430"/>
    <w:rsid w:val="002478FF"/>
    <w:rsid w:val="00276A99"/>
    <w:rsid w:val="002834A6"/>
    <w:rsid w:val="00286AD9"/>
    <w:rsid w:val="0028758C"/>
    <w:rsid w:val="00287A00"/>
    <w:rsid w:val="002909DD"/>
    <w:rsid w:val="00292BAA"/>
    <w:rsid w:val="00294D97"/>
    <w:rsid w:val="002966F3"/>
    <w:rsid w:val="002B2BF9"/>
    <w:rsid w:val="002B432C"/>
    <w:rsid w:val="002B69F3"/>
    <w:rsid w:val="002B763A"/>
    <w:rsid w:val="002D382A"/>
    <w:rsid w:val="002F1EDD"/>
    <w:rsid w:val="002F476A"/>
    <w:rsid w:val="003013F2"/>
    <w:rsid w:val="0030232A"/>
    <w:rsid w:val="00305B3F"/>
    <w:rsid w:val="0030694A"/>
    <w:rsid w:val="003069F4"/>
    <w:rsid w:val="00323557"/>
    <w:rsid w:val="00330B5A"/>
    <w:rsid w:val="00331C15"/>
    <w:rsid w:val="00360920"/>
    <w:rsid w:val="003618DF"/>
    <w:rsid w:val="00384709"/>
    <w:rsid w:val="00386C35"/>
    <w:rsid w:val="003A3D77"/>
    <w:rsid w:val="003B20AF"/>
    <w:rsid w:val="003B318C"/>
    <w:rsid w:val="003B592A"/>
    <w:rsid w:val="003B5AED"/>
    <w:rsid w:val="003C6B7B"/>
    <w:rsid w:val="003E5C2E"/>
    <w:rsid w:val="004135BD"/>
    <w:rsid w:val="004143DE"/>
    <w:rsid w:val="00415246"/>
    <w:rsid w:val="0042465E"/>
    <w:rsid w:val="004302A4"/>
    <w:rsid w:val="00440551"/>
    <w:rsid w:val="004434F3"/>
    <w:rsid w:val="004463BA"/>
    <w:rsid w:val="004463CC"/>
    <w:rsid w:val="00446B8D"/>
    <w:rsid w:val="004822D4"/>
    <w:rsid w:val="0049290B"/>
    <w:rsid w:val="004A4451"/>
    <w:rsid w:val="004A4E2B"/>
    <w:rsid w:val="004B3DB5"/>
    <w:rsid w:val="004C33AC"/>
    <w:rsid w:val="004D3958"/>
    <w:rsid w:val="004F5687"/>
    <w:rsid w:val="005008DF"/>
    <w:rsid w:val="005045D0"/>
    <w:rsid w:val="00510647"/>
    <w:rsid w:val="00534136"/>
    <w:rsid w:val="00534C6C"/>
    <w:rsid w:val="00536570"/>
    <w:rsid w:val="00545D6C"/>
    <w:rsid w:val="0055501D"/>
    <w:rsid w:val="005717C9"/>
    <w:rsid w:val="005841C0"/>
    <w:rsid w:val="00591179"/>
    <w:rsid w:val="0059260F"/>
    <w:rsid w:val="005928F2"/>
    <w:rsid w:val="00595E11"/>
    <w:rsid w:val="005B3DA2"/>
    <w:rsid w:val="005B7B62"/>
    <w:rsid w:val="005C7356"/>
    <w:rsid w:val="005E5074"/>
    <w:rsid w:val="005E55D2"/>
    <w:rsid w:val="00600CF4"/>
    <w:rsid w:val="00607273"/>
    <w:rsid w:val="00612E4F"/>
    <w:rsid w:val="00615D5E"/>
    <w:rsid w:val="00616AE0"/>
    <w:rsid w:val="00622E99"/>
    <w:rsid w:val="00625E5D"/>
    <w:rsid w:val="006273FC"/>
    <w:rsid w:val="00635BC3"/>
    <w:rsid w:val="0066370F"/>
    <w:rsid w:val="00687507"/>
    <w:rsid w:val="006A0784"/>
    <w:rsid w:val="006A697B"/>
    <w:rsid w:val="006B47F9"/>
    <w:rsid w:val="006B4DDE"/>
    <w:rsid w:val="006C04E7"/>
    <w:rsid w:val="006E2877"/>
    <w:rsid w:val="006E69BD"/>
    <w:rsid w:val="006F7D19"/>
    <w:rsid w:val="00706F13"/>
    <w:rsid w:val="00722E0F"/>
    <w:rsid w:val="0073038F"/>
    <w:rsid w:val="00743968"/>
    <w:rsid w:val="00745A48"/>
    <w:rsid w:val="00760535"/>
    <w:rsid w:val="00785415"/>
    <w:rsid w:val="00791CB9"/>
    <w:rsid w:val="00793130"/>
    <w:rsid w:val="00793BC4"/>
    <w:rsid w:val="007B20F1"/>
    <w:rsid w:val="007B3233"/>
    <w:rsid w:val="007B52F9"/>
    <w:rsid w:val="007B5A42"/>
    <w:rsid w:val="007C199B"/>
    <w:rsid w:val="007D3073"/>
    <w:rsid w:val="007D64B9"/>
    <w:rsid w:val="007D72D4"/>
    <w:rsid w:val="007E0452"/>
    <w:rsid w:val="008070C0"/>
    <w:rsid w:val="00811C12"/>
    <w:rsid w:val="00816950"/>
    <w:rsid w:val="00822CDF"/>
    <w:rsid w:val="00845778"/>
    <w:rsid w:val="00855E2E"/>
    <w:rsid w:val="008658F0"/>
    <w:rsid w:val="00876439"/>
    <w:rsid w:val="0088075B"/>
    <w:rsid w:val="00887E28"/>
    <w:rsid w:val="008A0BEA"/>
    <w:rsid w:val="008A2879"/>
    <w:rsid w:val="008A289A"/>
    <w:rsid w:val="008A3259"/>
    <w:rsid w:val="008D5C3A"/>
    <w:rsid w:val="008E1D46"/>
    <w:rsid w:val="008E6DA2"/>
    <w:rsid w:val="008F2ED8"/>
    <w:rsid w:val="0090193A"/>
    <w:rsid w:val="00905CDA"/>
    <w:rsid w:val="00907B1E"/>
    <w:rsid w:val="0091710E"/>
    <w:rsid w:val="00943AFD"/>
    <w:rsid w:val="00963A51"/>
    <w:rsid w:val="00983B6E"/>
    <w:rsid w:val="009936F8"/>
    <w:rsid w:val="009A1CC2"/>
    <w:rsid w:val="009A30DA"/>
    <w:rsid w:val="009A3772"/>
    <w:rsid w:val="009D17F0"/>
    <w:rsid w:val="00A07F6D"/>
    <w:rsid w:val="00A171F0"/>
    <w:rsid w:val="00A24CDD"/>
    <w:rsid w:val="00A30C5F"/>
    <w:rsid w:val="00A42796"/>
    <w:rsid w:val="00A5311D"/>
    <w:rsid w:val="00AB42B5"/>
    <w:rsid w:val="00AC0348"/>
    <w:rsid w:val="00AC11CC"/>
    <w:rsid w:val="00AD3B58"/>
    <w:rsid w:val="00AF56C6"/>
    <w:rsid w:val="00B032E8"/>
    <w:rsid w:val="00B0653D"/>
    <w:rsid w:val="00B147A4"/>
    <w:rsid w:val="00B246B5"/>
    <w:rsid w:val="00B26252"/>
    <w:rsid w:val="00B41A9A"/>
    <w:rsid w:val="00B57F96"/>
    <w:rsid w:val="00B61841"/>
    <w:rsid w:val="00B67892"/>
    <w:rsid w:val="00B82147"/>
    <w:rsid w:val="00B95C53"/>
    <w:rsid w:val="00BA37B3"/>
    <w:rsid w:val="00BA4D33"/>
    <w:rsid w:val="00BA5EE4"/>
    <w:rsid w:val="00BC2D06"/>
    <w:rsid w:val="00BD6AF3"/>
    <w:rsid w:val="00BE564A"/>
    <w:rsid w:val="00C01BC8"/>
    <w:rsid w:val="00C029A4"/>
    <w:rsid w:val="00C03280"/>
    <w:rsid w:val="00C06C88"/>
    <w:rsid w:val="00C160BA"/>
    <w:rsid w:val="00C260D3"/>
    <w:rsid w:val="00C744EB"/>
    <w:rsid w:val="00C74653"/>
    <w:rsid w:val="00C76A2C"/>
    <w:rsid w:val="00C77315"/>
    <w:rsid w:val="00C90702"/>
    <w:rsid w:val="00C917FF"/>
    <w:rsid w:val="00C93B58"/>
    <w:rsid w:val="00C96BE7"/>
    <w:rsid w:val="00C96F01"/>
    <w:rsid w:val="00C9766A"/>
    <w:rsid w:val="00CA699C"/>
    <w:rsid w:val="00CB6D3F"/>
    <w:rsid w:val="00CC4F39"/>
    <w:rsid w:val="00CD02D8"/>
    <w:rsid w:val="00CD544C"/>
    <w:rsid w:val="00CF4256"/>
    <w:rsid w:val="00D04FE8"/>
    <w:rsid w:val="00D176CF"/>
    <w:rsid w:val="00D271E3"/>
    <w:rsid w:val="00D30C03"/>
    <w:rsid w:val="00D33E86"/>
    <w:rsid w:val="00D35DAD"/>
    <w:rsid w:val="00D4250B"/>
    <w:rsid w:val="00D45DF4"/>
    <w:rsid w:val="00D47A80"/>
    <w:rsid w:val="00D5708C"/>
    <w:rsid w:val="00D66096"/>
    <w:rsid w:val="00D8529D"/>
    <w:rsid w:val="00D85807"/>
    <w:rsid w:val="00D87349"/>
    <w:rsid w:val="00D87E5B"/>
    <w:rsid w:val="00D9102F"/>
    <w:rsid w:val="00D91EE9"/>
    <w:rsid w:val="00D97220"/>
    <w:rsid w:val="00DB199E"/>
    <w:rsid w:val="00DD1438"/>
    <w:rsid w:val="00E0300C"/>
    <w:rsid w:val="00E05082"/>
    <w:rsid w:val="00E14D47"/>
    <w:rsid w:val="00E1641C"/>
    <w:rsid w:val="00E26708"/>
    <w:rsid w:val="00E32823"/>
    <w:rsid w:val="00E34958"/>
    <w:rsid w:val="00E37AB0"/>
    <w:rsid w:val="00E46918"/>
    <w:rsid w:val="00E602A0"/>
    <w:rsid w:val="00E71C39"/>
    <w:rsid w:val="00E97666"/>
    <w:rsid w:val="00EA56E6"/>
    <w:rsid w:val="00EB10C9"/>
    <w:rsid w:val="00EC335F"/>
    <w:rsid w:val="00EC48FB"/>
    <w:rsid w:val="00ED5012"/>
    <w:rsid w:val="00ED7D94"/>
    <w:rsid w:val="00EE70E5"/>
    <w:rsid w:val="00EF232A"/>
    <w:rsid w:val="00EF437D"/>
    <w:rsid w:val="00F05A69"/>
    <w:rsid w:val="00F07549"/>
    <w:rsid w:val="00F134E7"/>
    <w:rsid w:val="00F13E8E"/>
    <w:rsid w:val="00F15E12"/>
    <w:rsid w:val="00F170CB"/>
    <w:rsid w:val="00F27DF4"/>
    <w:rsid w:val="00F43FFD"/>
    <w:rsid w:val="00F44236"/>
    <w:rsid w:val="00F51806"/>
    <w:rsid w:val="00F52517"/>
    <w:rsid w:val="00F72E0F"/>
    <w:rsid w:val="00F7612C"/>
    <w:rsid w:val="00F830F1"/>
    <w:rsid w:val="00F83376"/>
    <w:rsid w:val="00FA57B2"/>
    <w:rsid w:val="00FB509B"/>
    <w:rsid w:val="00FC3D4B"/>
    <w:rsid w:val="00FC5346"/>
    <w:rsid w:val="00FC6312"/>
    <w:rsid w:val="00FE36E3"/>
    <w:rsid w:val="00FE6B01"/>
    <w:rsid w:val="00FF0E5C"/>
    <w:rsid w:val="00FF5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DBA8DD"/>
  <w15:chartTrackingRefBased/>
  <w15:docId w15:val="{C16ABF49-5CEE-4B6E-A438-81A3C544C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FF0E5C"/>
    <w:pPr>
      <w:ind w:left="720"/>
      <w:contextualSpacing/>
    </w:pPr>
  </w:style>
  <w:style w:type="character" w:customStyle="1" w:styleId="CommentTextChar">
    <w:name w:val="Comment Text Char"/>
    <w:basedOn w:val="DefaultParagraphFont"/>
    <w:link w:val="CommentText"/>
    <w:rsid w:val="00FF0E5C"/>
  </w:style>
  <w:style w:type="character" w:styleId="Mention">
    <w:name w:val="Mention"/>
    <w:uiPriority w:val="99"/>
    <w:unhideWhenUsed/>
    <w:rsid w:val="00FF0E5C"/>
    <w:rPr>
      <w:color w:val="2B579A"/>
      <w:shd w:val="clear" w:color="auto" w:fill="E1DFDD"/>
    </w:rPr>
  </w:style>
  <w:style w:type="character" w:customStyle="1" w:styleId="eop">
    <w:name w:val="eop"/>
    <w:basedOn w:val="DefaultParagraphFont"/>
    <w:rsid w:val="00FF0E5C"/>
  </w:style>
  <w:style w:type="character" w:styleId="UnresolvedMention">
    <w:name w:val="Unresolved Mention"/>
    <w:basedOn w:val="DefaultParagraphFont"/>
    <w:uiPriority w:val="99"/>
    <w:semiHidden/>
    <w:unhideWhenUsed/>
    <w:rsid w:val="00E97666"/>
    <w:rPr>
      <w:color w:val="605E5C"/>
      <w:shd w:val="clear" w:color="auto" w:fill="E1DFDD"/>
    </w:rPr>
  </w:style>
  <w:style w:type="character" w:customStyle="1" w:styleId="HeaderChar">
    <w:name w:val="Header Char"/>
    <w:link w:val="Header"/>
    <w:rsid w:val="0032355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82"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footer" Target="foot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hyperlink" Target="mailto:cory.phillips@ercot.com" TargetMode="External"/><Relationship Id="rId10" Type="http://schemas.openxmlformats.org/officeDocument/2006/relationships/hyperlink" Target="https://www.ercot.com/files/docs/2023/08/25/ERCOT-Strategic-Plan-2024-2028.pdf"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patrick.gravois@ercot.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CC2A91-79E3-4B3B-B0A2-14B9F6224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2375</Words>
  <Characters>13403</Characters>
  <Application>Microsoft Office Word</Application>
  <DocSecurity>0</DocSecurity>
  <Lines>352</Lines>
  <Paragraphs>175</Paragraphs>
  <ScaleCrop>false</ScaleCrop>
  <Company/>
  <LinksUpToDate>false</LinksUpToDate>
  <CharactersWithSpaces>15603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dc:creator>
  <cp:keywords/>
  <cp:lastModifiedBy>ERCOT</cp:lastModifiedBy>
  <cp:revision>5</cp:revision>
  <dcterms:created xsi:type="dcterms:W3CDTF">2025-12-04T17:30:00Z</dcterms:created>
  <dcterms:modified xsi:type="dcterms:W3CDTF">2025-12-08T21:35:00Z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2025-12-04T17:30:20Z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23dac7f8-c7b6-4df5-9f4a-b2dfd40d5851</vt:lpwstr>
  </property>
  <property fmtid="{D5CDD505-2E9C-101B-9397-08002B2CF9AE}" pid="8" name="MSIP_Label_c144db1d-993e-40da-980d-6eea152adc50_ContentBits">
    <vt:lpwstr>0</vt:lpwstr>
  </property>
  <property fmtid="{D5CDD505-2E9C-101B-9397-08002B2CF9AE}" pid="9" name="MSIP_Label_c144db1d-993e-40da-980d-6eea152adc50_Tag">
    <vt:lpwstr>10, 0, 1, 1</vt:lpwstr>
  </property>
</Properties>
</file>